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B11" w:rsidRDefault="00866B11" w:rsidP="00866B11">
      <w:pPr>
        <w:keepNext/>
        <w:spacing w:after="0" w:line="240" w:lineRule="auto"/>
        <w:jc w:val="center"/>
        <w:outlineLvl w:val="0"/>
        <w:rPr>
          <w:rFonts w:ascii="Times New Roman" w:eastAsia="Times" w:hAnsi="Times New Roman" w:cs="Times New Roman"/>
          <w:b/>
          <w:sz w:val="32"/>
          <w:szCs w:val="32"/>
        </w:rPr>
      </w:pPr>
      <w:r>
        <w:rPr>
          <w:rFonts w:ascii="Times New Roman" w:eastAsia="Times" w:hAnsi="Times New Roman" w:cs="Times New Roman"/>
          <w:b/>
          <w:sz w:val="32"/>
          <w:szCs w:val="32"/>
        </w:rPr>
        <w:t>Learning Activity Three</w:t>
      </w:r>
      <w:r w:rsidRPr="00866B11">
        <w:rPr>
          <w:rFonts w:ascii="Times New Roman" w:eastAsia="Times" w:hAnsi="Times New Roman" w:cs="Times New Roman"/>
          <w:b/>
          <w:sz w:val="32"/>
          <w:szCs w:val="32"/>
        </w:rPr>
        <w:t xml:space="preserve">: </w:t>
      </w:r>
    </w:p>
    <w:p w:rsidR="00866B11" w:rsidRPr="00866B11" w:rsidRDefault="00866B11" w:rsidP="00866B11">
      <w:pPr>
        <w:keepNext/>
        <w:spacing w:after="0" w:line="240" w:lineRule="auto"/>
        <w:jc w:val="center"/>
        <w:outlineLvl w:val="0"/>
        <w:rPr>
          <w:rFonts w:ascii="Times New Roman" w:eastAsia="Times" w:hAnsi="Times New Roman" w:cs="Times New Roman"/>
          <w:b/>
          <w:sz w:val="32"/>
          <w:szCs w:val="32"/>
        </w:rPr>
      </w:pPr>
      <w:r>
        <w:rPr>
          <w:rFonts w:ascii="Times New Roman" w:eastAsia="Times" w:hAnsi="Times New Roman" w:cs="Times New Roman"/>
          <w:b/>
          <w:sz w:val="32"/>
          <w:szCs w:val="32"/>
        </w:rPr>
        <w:t>Properties of Light: Shadows</w:t>
      </w:r>
    </w:p>
    <w:p w:rsidR="00866B11" w:rsidRPr="00866B11" w:rsidRDefault="00866B11" w:rsidP="00866B11">
      <w:pPr>
        <w:keepNext/>
        <w:spacing w:after="0" w:line="240" w:lineRule="auto"/>
        <w:jc w:val="center"/>
        <w:outlineLvl w:val="0"/>
        <w:rPr>
          <w:rFonts w:ascii="Times New Roman" w:eastAsia="Times" w:hAnsi="Times New Roman" w:cs="Times New Roman"/>
          <w:b/>
          <w:sz w:val="24"/>
          <w:szCs w:val="24"/>
        </w:rPr>
      </w:pPr>
    </w:p>
    <w:p w:rsidR="00866B11" w:rsidRPr="00866B11" w:rsidRDefault="00866B11" w:rsidP="00866B11">
      <w:pPr>
        <w:keepNext/>
        <w:spacing w:after="0" w:line="240" w:lineRule="auto"/>
        <w:jc w:val="center"/>
        <w:outlineLvl w:val="0"/>
        <w:rPr>
          <w:rFonts w:ascii="Times New Roman" w:eastAsia="Times" w:hAnsi="Times New Roman" w:cs="Times New Roman"/>
          <w:b/>
          <w:sz w:val="24"/>
          <w:szCs w:val="24"/>
        </w:rPr>
      </w:pPr>
    </w:p>
    <w:p w:rsidR="00866B11" w:rsidRDefault="00866B11" w:rsidP="001E47BA">
      <w:pPr>
        <w:keepNext/>
        <w:spacing w:after="0" w:line="360" w:lineRule="auto"/>
        <w:outlineLvl w:val="0"/>
        <w:rPr>
          <w:rFonts w:ascii="Times New Roman" w:eastAsia="Times" w:hAnsi="Times New Roman" w:cs="Times New Roman"/>
          <w:b/>
          <w:sz w:val="28"/>
          <w:szCs w:val="28"/>
        </w:rPr>
      </w:pPr>
      <w:r w:rsidRPr="00866B11">
        <w:rPr>
          <w:rFonts w:ascii="Times New Roman" w:eastAsia="Times" w:hAnsi="Times New Roman" w:cs="Times New Roman"/>
          <w:b/>
          <w:sz w:val="28"/>
          <w:szCs w:val="28"/>
        </w:rPr>
        <w:t>Description of the Activity:</w:t>
      </w:r>
    </w:p>
    <w:p w:rsidR="00FA3EA8" w:rsidRDefault="000344BA" w:rsidP="001E47BA">
      <w:pPr>
        <w:keepNext/>
        <w:spacing w:after="0" w:line="360" w:lineRule="auto"/>
        <w:outlineLvl w:val="0"/>
        <w:rPr>
          <w:rFonts w:ascii="Times New Roman" w:eastAsia="Times" w:hAnsi="Times New Roman" w:cs="Times New Roman"/>
          <w:sz w:val="24"/>
          <w:szCs w:val="24"/>
        </w:rPr>
      </w:pPr>
      <w:r>
        <w:rPr>
          <w:rFonts w:ascii="Times New Roman" w:eastAsia="Times" w:hAnsi="Times New Roman" w:cs="Times New Roman"/>
          <w:sz w:val="24"/>
          <w:szCs w:val="24"/>
        </w:rPr>
        <w:t xml:space="preserve">This activity is the third lesson in a five lesson unit on light and sound as forms of energy for a third grade science class.  This lesson explores the properties of light </w:t>
      </w:r>
      <w:r w:rsidR="00A40541">
        <w:rPr>
          <w:rFonts w:ascii="Times New Roman" w:eastAsia="Times" w:hAnsi="Times New Roman" w:cs="Times New Roman"/>
          <w:sz w:val="24"/>
          <w:szCs w:val="24"/>
        </w:rPr>
        <w:t>by challenging</w:t>
      </w:r>
      <w:r>
        <w:rPr>
          <w:rFonts w:ascii="Times New Roman" w:eastAsia="Times" w:hAnsi="Times New Roman" w:cs="Times New Roman"/>
          <w:sz w:val="24"/>
          <w:szCs w:val="24"/>
        </w:rPr>
        <w:t xml:space="preserve"> students </w:t>
      </w:r>
      <w:r w:rsidR="00A40541">
        <w:rPr>
          <w:rFonts w:ascii="Times New Roman" w:eastAsia="Times" w:hAnsi="Times New Roman" w:cs="Times New Roman"/>
          <w:sz w:val="24"/>
          <w:szCs w:val="24"/>
        </w:rPr>
        <w:t xml:space="preserve">to </w:t>
      </w:r>
      <w:r>
        <w:rPr>
          <w:rFonts w:ascii="Times New Roman" w:eastAsia="Times" w:hAnsi="Times New Roman" w:cs="Times New Roman"/>
          <w:sz w:val="24"/>
          <w:szCs w:val="24"/>
        </w:rPr>
        <w:t xml:space="preserve">experiment and investigate </w:t>
      </w:r>
      <w:r w:rsidR="00A40541">
        <w:rPr>
          <w:rFonts w:ascii="Times New Roman" w:eastAsia="Times" w:hAnsi="Times New Roman" w:cs="Times New Roman"/>
          <w:sz w:val="24"/>
          <w:szCs w:val="24"/>
        </w:rPr>
        <w:t xml:space="preserve">the content of </w:t>
      </w:r>
      <w:r>
        <w:rPr>
          <w:rFonts w:ascii="Times New Roman" w:eastAsia="Times" w:hAnsi="Times New Roman" w:cs="Times New Roman"/>
          <w:sz w:val="24"/>
          <w:szCs w:val="24"/>
        </w:rPr>
        <w:t>s</w:t>
      </w:r>
      <w:r w:rsidR="00A40541">
        <w:rPr>
          <w:rFonts w:ascii="Times New Roman" w:eastAsia="Times" w:hAnsi="Times New Roman" w:cs="Times New Roman"/>
          <w:sz w:val="24"/>
          <w:szCs w:val="24"/>
        </w:rPr>
        <w:t>hadows.  The lesson will use a type of</w:t>
      </w:r>
      <w:r>
        <w:rPr>
          <w:rFonts w:ascii="Times New Roman" w:eastAsia="Times" w:hAnsi="Times New Roman" w:cs="Times New Roman"/>
          <w:sz w:val="24"/>
          <w:szCs w:val="24"/>
        </w:rPr>
        <w:t xml:space="preserve"> inquiry method of teaching science </w:t>
      </w:r>
      <w:r w:rsidR="00A40541">
        <w:rPr>
          <w:rFonts w:ascii="Times New Roman" w:eastAsia="Times" w:hAnsi="Times New Roman" w:cs="Times New Roman"/>
          <w:sz w:val="24"/>
          <w:szCs w:val="24"/>
        </w:rPr>
        <w:t xml:space="preserve">called the five “E” learning model of inquiry teaching.  Technology will be integrated into the lesson in order to enhance the learning and exploration of the concept </w:t>
      </w:r>
      <w:r w:rsidR="00FA3EA8">
        <w:rPr>
          <w:rFonts w:ascii="Times New Roman" w:eastAsia="Times" w:hAnsi="Times New Roman" w:cs="Times New Roman"/>
          <w:sz w:val="24"/>
          <w:szCs w:val="24"/>
        </w:rPr>
        <w:t>of shadows.  Technology integrated into this lesson includes</w:t>
      </w:r>
      <w:r w:rsidR="008F2726">
        <w:rPr>
          <w:rFonts w:ascii="Times New Roman" w:eastAsia="Times" w:hAnsi="Times New Roman" w:cs="Times New Roman"/>
          <w:sz w:val="24"/>
          <w:szCs w:val="24"/>
        </w:rPr>
        <w:t xml:space="preserve"> </w:t>
      </w:r>
      <w:r w:rsidR="00FA3EA8">
        <w:rPr>
          <w:rFonts w:ascii="Times New Roman" w:eastAsia="Times" w:hAnsi="Times New Roman" w:cs="Times New Roman"/>
          <w:sz w:val="24"/>
          <w:szCs w:val="24"/>
        </w:rPr>
        <w:t>a</w:t>
      </w:r>
      <w:r w:rsidR="00A40541">
        <w:rPr>
          <w:rFonts w:ascii="Times New Roman" w:eastAsia="Times" w:hAnsi="Times New Roman" w:cs="Times New Roman"/>
          <w:sz w:val="24"/>
          <w:szCs w:val="24"/>
        </w:rPr>
        <w:t>n educational website</w:t>
      </w:r>
      <w:r w:rsidR="00FA3EA8">
        <w:rPr>
          <w:rFonts w:ascii="Times New Roman" w:eastAsia="Times" w:hAnsi="Times New Roman" w:cs="Times New Roman"/>
          <w:sz w:val="24"/>
          <w:szCs w:val="24"/>
        </w:rPr>
        <w:t xml:space="preserve"> used during student exploration time to help students</w:t>
      </w:r>
      <w:r w:rsidR="008F2726">
        <w:rPr>
          <w:rFonts w:ascii="Times New Roman" w:eastAsia="Times" w:hAnsi="Times New Roman" w:cs="Times New Roman"/>
          <w:sz w:val="24"/>
          <w:szCs w:val="24"/>
        </w:rPr>
        <w:t xml:space="preserve"> gain insights into shadows cast</w:t>
      </w:r>
      <w:r w:rsidR="00FA3EA8">
        <w:rPr>
          <w:rFonts w:ascii="Times New Roman" w:eastAsia="Times" w:hAnsi="Times New Roman" w:cs="Times New Roman"/>
          <w:sz w:val="24"/>
          <w:szCs w:val="24"/>
        </w:rPr>
        <w:t xml:space="preserve"> by objects that a</w:t>
      </w:r>
      <w:r w:rsidR="008F2726">
        <w:rPr>
          <w:rFonts w:ascii="Times New Roman" w:eastAsia="Times" w:hAnsi="Times New Roman" w:cs="Times New Roman"/>
          <w:sz w:val="24"/>
          <w:szCs w:val="24"/>
        </w:rPr>
        <w:t>re</w:t>
      </w:r>
      <w:r w:rsidR="00FA3EA8">
        <w:rPr>
          <w:rFonts w:ascii="Times New Roman" w:eastAsia="Times" w:hAnsi="Times New Roman" w:cs="Times New Roman"/>
          <w:sz w:val="24"/>
          <w:szCs w:val="24"/>
        </w:rPr>
        <w:t xml:space="preserve"> too large to observe in the classroom, a classroom digital projector to create shadows and show a video on shadows, flashlights for experimentation, and the use </w:t>
      </w:r>
      <w:r w:rsidR="008F2726">
        <w:rPr>
          <w:rFonts w:ascii="Times New Roman" w:eastAsia="Times" w:hAnsi="Times New Roman" w:cs="Times New Roman"/>
          <w:sz w:val="24"/>
          <w:szCs w:val="24"/>
        </w:rPr>
        <w:t>of a classroom science blog for reflection and review</w:t>
      </w:r>
      <w:r w:rsidR="00FA3EA8">
        <w:rPr>
          <w:rFonts w:ascii="Times New Roman" w:eastAsia="Times" w:hAnsi="Times New Roman" w:cs="Times New Roman"/>
          <w:sz w:val="24"/>
          <w:szCs w:val="24"/>
        </w:rPr>
        <w:t xml:space="preserve">. </w:t>
      </w:r>
      <w:del w:id="0" w:author="Lori McMillan" w:date="2012-10-28T13:54:00Z">
        <w:r w:rsidR="00FA3EA8" w:rsidDel="00C27374">
          <w:rPr>
            <w:rFonts w:ascii="Times New Roman" w:eastAsia="Times" w:hAnsi="Times New Roman" w:cs="Times New Roman"/>
            <w:sz w:val="24"/>
            <w:szCs w:val="24"/>
          </w:rPr>
          <w:delText xml:space="preserve"> </w:delText>
        </w:r>
      </w:del>
    </w:p>
    <w:p w:rsidR="00FA3EA8" w:rsidRDefault="00FA3EA8" w:rsidP="001E47BA">
      <w:pPr>
        <w:keepNext/>
        <w:spacing w:after="0" w:line="360" w:lineRule="auto"/>
        <w:outlineLvl w:val="0"/>
        <w:rPr>
          <w:rFonts w:ascii="Times New Roman" w:eastAsia="Times" w:hAnsi="Times New Roman" w:cs="Times New Roman"/>
          <w:sz w:val="24"/>
          <w:szCs w:val="24"/>
        </w:rPr>
      </w:pPr>
    </w:p>
    <w:p w:rsidR="00866B11" w:rsidRDefault="00FA3EA8" w:rsidP="001E47BA">
      <w:pPr>
        <w:keepNext/>
        <w:spacing w:after="0" w:line="360" w:lineRule="auto"/>
        <w:outlineLvl w:val="0"/>
        <w:rPr>
          <w:rFonts w:ascii="Times New Roman" w:eastAsia="Times" w:hAnsi="Times New Roman" w:cs="Times New Roman"/>
          <w:sz w:val="24"/>
          <w:szCs w:val="24"/>
        </w:rPr>
      </w:pPr>
      <w:r>
        <w:rPr>
          <w:rFonts w:ascii="Times New Roman" w:eastAsia="Times" w:hAnsi="Times New Roman" w:cs="Times New Roman"/>
          <w:sz w:val="24"/>
          <w:szCs w:val="24"/>
        </w:rPr>
        <w:t>During the lesson students will be creating shadows using various materials and devices.  They will experiment with creating and observing shadows through the inquiry method of science.  Students will explore how shadows are made by creating them in and outside of the classroom.  By observing the shape of shadows they make, students will learn that shadows are created when light is blocked by an object.  Students will experiment with the angle and direction of the light sources in orde</w:t>
      </w:r>
      <w:r w:rsidR="008F2726">
        <w:rPr>
          <w:rFonts w:ascii="Times New Roman" w:eastAsia="Times" w:hAnsi="Times New Roman" w:cs="Times New Roman"/>
          <w:sz w:val="24"/>
          <w:szCs w:val="24"/>
        </w:rPr>
        <w:t xml:space="preserve">r to draw conclusions about the properties </w:t>
      </w:r>
      <w:r>
        <w:rPr>
          <w:rFonts w:ascii="Times New Roman" w:eastAsia="Times" w:hAnsi="Times New Roman" w:cs="Times New Roman"/>
          <w:sz w:val="24"/>
          <w:szCs w:val="24"/>
        </w:rPr>
        <w:t xml:space="preserve">and characteristics of shadows.  </w:t>
      </w:r>
    </w:p>
    <w:p w:rsidR="008F2726" w:rsidRPr="008F2726" w:rsidRDefault="008F2726" w:rsidP="001E47BA">
      <w:pPr>
        <w:keepNext/>
        <w:spacing w:after="0" w:line="360" w:lineRule="auto"/>
        <w:outlineLvl w:val="0"/>
        <w:rPr>
          <w:rFonts w:ascii="Times New Roman" w:eastAsia="Times" w:hAnsi="Times New Roman" w:cs="Times New Roman"/>
          <w:sz w:val="24"/>
          <w:szCs w:val="24"/>
        </w:rPr>
      </w:pPr>
    </w:p>
    <w:p w:rsidR="00FA3EA8" w:rsidRDefault="00866B11" w:rsidP="00FA3EA8">
      <w:pPr>
        <w:spacing w:line="360" w:lineRule="auto"/>
        <w:rPr>
          <w:rFonts w:ascii="Times New Roman" w:hAnsi="Times New Roman" w:cs="Times New Roman"/>
          <w:sz w:val="24"/>
          <w:szCs w:val="24"/>
        </w:rPr>
      </w:pPr>
      <w:r w:rsidRPr="00866B11">
        <w:rPr>
          <w:rFonts w:ascii="Times New Roman" w:hAnsi="Times New Roman" w:cs="Times New Roman"/>
          <w:sz w:val="24"/>
          <w:szCs w:val="24"/>
        </w:rPr>
        <w:t>For this lesson</w:t>
      </w:r>
      <w:r w:rsidR="007B57D0">
        <w:rPr>
          <w:rFonts w:ascii="Times New Roman" w:hAnsi="Times New Roman" w:cs="Times New Roman"/>
          <w:sz w:val="24"/>
          <w:szCs w:val="24"/>
        </w:rPr>
        <w:t>,</w:t>
      </w:r>
      <w:r w:rsidRPr="00866B11">
        <w:rPr>
          <w:rFonts w:ascii="Times New Roman" w:hAnsi="Times New Roman" w:cs="Times New Roman"/>
          <w:sz w:val="24"/>
          <w:szCs w:val="24"/>
        </w:rPr>
        <w:t xml:space="preserve"> students will be working in groups of 3 t</w:t>
      </w:r>
      <w:r w:rsidR="005E10EE">
        <w:rPr>
          <w:rFonts w:ascii="Times New Roman" w:hAnsi="Times New Roman" w:cs="Times New Roman"/>
          <w:sz w:val="24"/>
          <w:szCs w:val="24"/>
        </w:rPr>
        <w:t>o 4 students</w:t>
      </w:r>
      <w:r w:rsidR="00FA3EA8">
        <w:rPr>
          <w:rFonts w:ascii="Times New Roman" w:hAnsi="Times New Roman" w:cs="Times New Roman"/>
          <w:sz w:val="24"/>
          <w:szCs w:val="24"/>
        </w:rPr>
        <w:t xml:space="preserve"> each</w:t>
      </w:r>
      <w:r w:rsidR="005E10EE">
        <w:rPr>
          <w:rFonts w:ascii="Times New Roman" w:hAnsi="Times New Roman" w:cs="Times New Roman"/>
          <w:sz w:val="24"/>
          <w:szCs w:val="24"/>
        </w:rPr>
        <w:t>.</w:t>
      </w:r>
      <w:r w:rsidR="00FA3EA8">
        <w:rPr>
          <w:rFonts w:ascii="Times New Roman" w:hAnsi="Times New Roman" w:cs="Times New Roman"/>
          <w:sz w:val="24"/>
          <w:szCs w:val="24"/>
        </w:rPr>
        <w:t xml:space="preserve">  Students will use classroom computers and the lesson will take place both inside the classroom and outside on the school playground.</w:t>
      </w:r>
      <w:r w:rsidR="005E10EE">
        <w:rPr>
          <w:rFonts w:ascii="Times New Roman" w:hAnsi="Times New Roman" w:cs="Times New Roman"/>
          <w:sz w:val="24"/>
          <w:szCs w:val="24"/>
        </w:rPr>
        <w:t xml:space="preserve">  </w:t>
      </w:r>
      <w:r w:rsidRPr="00866B11">
        <w:rPr>
          <w:rFonts w:ascii="Times New Roman" w:hAnsi="Times New Roman" w:cs="Times New Roman"/>
          <w:sz w:val="24"/>
          <w:szCs w:val="24"/>
        </w:rPr>
        <w:t xml:space="preserve">Students will have access to </w:t>
      </w:r>
      <w:r w:rsidR="008F2726">
        <w:rPr>
          <w:rFonts w:ascii="Times New Roman" w:hAnsi="Times New Roman" w:cs="Times New Roman"/>
          <w:sz w:val="24"/>
          <w:szCs w:val="24"/>
        </w:rPr>
        <w:t>computers with I</w:t>
      </w:r>
      <w:r w:rsidR="00FA3EA8">
        <w:rPr>
          <w:rFonts w:ascii="Times New Roman" w:hAnsi="Times New Roman" w:cs="Times New Roman"/>
          <w:sz w:val="24"/>
          <w:szCs w:val="24"/>
        </w:rPr>
        <w:t>nternet, flashlights, and a digital projector.</w:t>
      </w:r>
      <w:r w:rsidR="000344BA">
        <w:rPr>
          <w:rFonts w:ascii="Times New Roman" w:hAnsi="Times New Roman" w:cs="Times New Roman"/>
          <w:sz w:val="24"/>
          <w:szCs w:val="24"/>
        </w:rPr>
        <w:t xml:space="preserve">  </w:t>
      </w:r>
      <w:r w:rsidRPr="00866B11">
        <w:rPr>
          <w:rFonts w:ascii="Times New Roman" w:hAnsi="Times New Roman" w:cs="Times New Roman"/>
          <w:sz w:val="24"/>
          <w:szCs w:val="24"/>
        </w:rPr>
        <w:t>Students will also need to be able to type their reflection question into our classroom science blog</w:t>
      </w:r>
      <w:r w:rsidR="00733FF5">
        <w:rPr>
          <w:rFonts w:ascii="Times New Roman" w:hAnsi="Times New Roman" w:cs="Times New Roman"/>
          <w:sz w:val="24"/>
          <w:szCs w:val="24"/>
        </w:rPr>
        <w:t xml:space="preserve"> either on computers at home or in the classroom</w:t>
      </w:r>
      <w:r w:rsidRPr="00866B11">
        <w:rPr>
          <w:rFonts w:ascii="Times New Roman" w:hAnsi="Times New Roman" w:cs="Times New Roman"/>
          <w:sz w:val="24"/>
          <w:szCs w:val="24"/>
        </w:rPr>
        <w:t>.</w:t>
      </w:r>
      <w:r w:rsidR="00FA3EA8">
        <w:rPr>
          <w:rFonts w:ascii="Times New Roman" w:hAnsi="Times New Roman" w:cs="Times New Roman"/>
          <w:sz w:val="24"/>
          <w:szCs w:val="24"/>
        </w:rPr>
        <w:t xml:space="preserve">  </w:t>
      </w:r>
    </w:p>
    <w:p w:rsidR="00866B11" w:rsidRPr="00866B11" w:rsidRDefault="00866B11" w:rsidP="00FA3EA8">
      <w:pPr>
        <w:spacing w:line="360" w:lineRule="auto"/>
        <w:rPr>
          <w:rFonts w:ascii="Times New Roman" w:hAnsi="Times New Roman" w:cs="Times New Roman"/>
          <w:sz w:val="24"/>
          <w:szCs w:val="24"/>
        </w:rPr>
      </w:pPr>
      <w:r w:rsidRPr="00866B11">
        <w:rPr>
          <w:rFonts w:ascii="Times New Roman" w:hAnsi="Times New Roman" w:cs="Times New Roman"/>
          <w:sz w:val="24"/>
          <w:szCs w:val="24"/>
        </w:rPr>
        <w:t>For this lesson, students will already need to know how to use basic functions of a computer</w:t>
      </w:r>
      <w:r w:rsidR="008F2726">
        <w:rPr>
          <w:rFonts w:ascii="Times New Roman" w:hAnsi="Times New Roman" w:cs="Times New Roman"/>
          <w:sz w:val="24"/>
          <w:szCs w:val="24"/>
        </w:rPr>
        <w:t xml:space="preserve">, </w:t>
      </w:r>
      <w:r w:rsidRPr="00866B11">
        <w:rPr>
          <w:rFonts w:ascii="Times New Roman" w:hAnsi="Times New Roman" w:cs="Times New Roman"/>
          <w:sz w:val="24"/>
          <w:szCs w:val="24"/>
        </w:rPr>
        <w:t>such as</w:t>
      </w:r>
      <w:r w:rsidR="008F2726">
        <w:rPr>
          <w:rFonts w:ascii="Times New Roman" w:hAnsi="Times New Roman" w:cs="Times New Roman"/>
          <w:sz w:val="24"/>
          <w:szCs w:val="24"/>
        </w:rPr>
        <w:t>,</w:t>
      </w:r>
      <w:r w:rsidRPr="00866B11">
        <w:rPr>
          <w:rFonts w:ascii="Times New Roman" w:hAnsi="Times New Roman" w:cs="Times New Roman"/>
          <w:sz w:val="24"/>
          <w:szCs w:val="24"/>
        </w:rPr>
        <w:t xml:space="preserve"> turning it on and how to access the internet.</w:t>
      </w:r>
      <w:r w:rsidR="00733FF5">
        <w:rPr>
          <w:rFonts w:ascii="Times New Roman" w:hAnsi="Times New Roman" w:cs="Times New Roman"/>
          <w:sz w:val="24"/>
          <w:szCs w:val="24"/>
        </w:rPr>
        <w:t xml:space="preserve">  Students will need to</w:t>
      </w:r>
      <w:r w:rsidR="008F2726">
        <w:rPr>
          <w:rFonts w:ascii="Times New Roman" w:hAnsi="Times New Roman" w:cs="Times New Roman"/>
          <w:sz w:val="24"/>
          <w:szCs w:val="24"/>
        </w:rPr>
        <w:t xml:space="preserve"> understand </w:t>
      </w:r>
      <w:r w:rsidR="00733FF5">
        <w:rPr>
          <w:rFonts w:ascii="Times New Roman" w:hAnsi="Times New Roman" w:cs="Times New Roman"/>
          <w:sz w:val="24"/>
          <w:szCs w:val="24"/>
        </w:rPr>
        <w:t xml:space="preserve">the concepts of being online and working on educational websites.  Students will need to use </w:t>
      </w:r>
      <w:r w:rsidR="00733FF5">
        <w:rPr>
          <w:rFonts w:ascii="Times New Roman" w:hAnsi="Times New Roman" w:cs="Times New Roman"/>
          <w:sz w:val="24"/>
          <w:szCs w:val="24"/>
        </w:rPr>
        <w:lastRenderedPageBreak/>
        <w:t>program features such as using a mouse over text, toolbars, basic program menus, and basic typing.</w:t>
      </w:r>
      <w:r w:rsidRPr="00866B11">
        <w:rPr>
          <w:rFonts w:ascii="Times New Roman" w:hAnsi="Times New Roman" w:cs="Times New Roman"/>
          <w:sz w:val="24"/>
          <w:szCs w:val="24"/>
        </w:rPr>
        <w:t xml:space="preserve">  Students will also need to already know how to navigate the internet at a basic level with</w:t>
      </w:r>
      <w:r w:rsidR="007B57D0">
        <w:rPr>
          <w:rFonts w:ascii="Times New Roman" w:hAnsi="Times New Roman" w:cs="Times New Roman"/>
          <w:sz w:val="24"/>
          <w:szCs w:val="24"/>
        </w:rPr>
        <w:t xml:space="preserve"> teacher guidance and support.  </w:t>
      </w:r>
      <w:r w:rsidRPr="00866B11">
        <w:rPr>
          <w:rFonts w:ascii="Times New Roman" w:hAnsi="Times New Roman" w:cs="Times New Roman"/>
          <w:sz w:val="24"/>
          <w:szCs w:val="24"/>
        </w:rPr>
        <w:t xml:space="preserve">For using the classroom science blog, students will already need to know how to access and submit information to the science blog.  This will be introduced earlier in the year during a class lesson on using the blog.  This will not be the students first time accessing the science blog.  Students will also need basic keyboarding skills for typing their reflections into the blog.   </w:t>
      </w:r>
    </w:p>
    <w:p w:rsidR="00866B11" w:rsidRPr="00866B11" w:rsidRDefault="00866B11" w:rsidP="001E47BA">
      <w:pPr>
        <w:spacing w:line="360" w:lineRule="auto"/>
        <w:ind w:firstLine="720"/>
        <w:rPr>
          <w:rFonts w:ascii="Times New Roman" w:hAnsi="Times New Roman" w:cs="Times New Roman"/>
          <w:sz w:val="24"/>
          <w:szCs w:val="24"/>
        </w:rPr>
      </w:pPr>
    </w:p>
    <w:p w:rsidR="00866B11" w:rsidRPr="00866B11" w:rsidRDefault="00866B11" w:rsidP="001E47BA">
      <w:pPr>
        <w:spacing w:line="360" w:lineRule="auto"/>
        <w:rPr>
          <w:rFonts w:ascii="Times New Roman" w:eastAsia="Times" w:hAnsi="Times New Roman" w:cs="Times New Roman"/>
          <w:b/>
          <w:sz w:val="28"/>
          <w:szCs w:val="28"/>
        </w:rPr>
      </w:pPr>
      <w:r w:rsidRPr="00866B11">
        <w:rPr>
          <w:rFonts w:ascii="Times New Roman" w:eastAsia="Times" w:hAnsi="Times New Roman" w:cs="Times New Roman"/>
          <w:b/>
          <w:sz w:val="28"/>
          <w:szCs w:val="28"/>
        </w:rPr>
        <w:t>Learning Objective:</w:t>
      </w:r>
    </w:p>
    <w:p w:rsidR="00866B11" w:rsidRPr="00866B11" w:rsidRDefault="00866B11" w:rsidP="001E47BA">
      <w:pPr>
        <w:spacing w:line="360" w:lineRule="auto"/>
        <w:rPr>
          <w:rFonts w:ascii="Times New Roman" w:eastAsia="Times" w:hAnsi="Times New Roman" w:cs="Times New Roman"/>
          <w:sz w:val="24"/>
          <w:szCs w:val="24"/>
        </w:rPr>
      </w:pPr>
      <w:r w:rsidRPr="00866B11">
        <w:rPr>
          <w:rFonts w:ascii="Times New Roman" w:eastAsia="Times" w:hAnsi="Times New Roman" w:cs="Times New Roman"/>
          <w:sz w:val="24"/>
          <w:szCs w:val="24"/>
          <w:u w:val="single"/>
        </w:rPr>
        <w:t xml:space="preserve">Learner Population: </w:t>
      </w:r>
      <w:r w:rsidRPr="00866B11">
        <w:rPr>
          <w:rFonts w:ascii="Times New Roman" w:eastAsia="Times" w:hAnsi="Times New Roman" w:cs="Times New Roman"/>
          <w:sz w:val="24"/>
          <w:szCs w:val="24"/>
        </w:rPr>
        <w:t>This lesson is intended for 3</w:t>
      </w:r>
      <w:r w:rsidRPr="00866B11">
        <w:rPr>
          <w:rFonts w:ascii="Times New Roman" w:eastAsia="Times" w:hAnsi="Times New Roman" w:cs="Times New Roman"/>
          <w:sz w:val="24"/>
          <w:szCs w:val="24"/>
          <w:vertAlign w:val="superscript"/>
        </w:rPr>
        <w:t>rd</w:t>
      </w:r>
      <w:r w:rsidRPr="00866B11">
        <w:rPr>
          <w:rFonts w:ascii="Times New Roman" w:eastAsia="Times" w:hAnsi="Times New Roman" w:cs="Times New Roman"/>
          <w:sz w:val="24"/>
          <w:szCs w:val="24"/>
        </w:rPr>
        <w:t xml:space="preserve"> to 4</w:t>
      </w:r>
      <w:r w:rsidRPr="00866B11">
        <w:rPr>
          <w:rFonts w:ascii="Times New Roman" w:eastAsia="Times" w:hAnsi="Times New Roman" w:cs="Times New Roman"/>
          <w:sz w:val="24"/>
          <w:szCs w:val="24"/>
          <w:vertAlign w:val="superscript"/>
        </w:rPr>
        <w:t>th</w:t>
      </w:r>
      <w:r w:rsidRPr="00866B11">
        <w:rPr>
          <w:rFonts w:ascii="Times New Roman" w:eastAsia="Times" w:hAnsi="Times New Roman" w:cs="Times New Roman"/>
          <w:sz w:val="24"/>
          <w:szCs w:val="24"/>
        </w:rPr>
        <w:t xml:space="preserve"> grade student</w:t>
      </w:r>
      <w:r w:rsidR="008F12C0">
        <w:rPr>
          <w:rFonts w:ascii="Times New Roman" w:eastAsia="Times" w:hAnsi="Times New Roman" w:cs="Times New Roman"/>
          <w:sz w:val="24"/>
          <w:szCs w:val="24"/>
        </w:rPr>
        <w:t>s.  It will take place over a</w:t>
      </w:r>
      <w:r w:rsidRPr="00866B11">
        <w:rPr>
          <w:rFonts w:ascii="Times New Roman" w:eastAsia="Times" w:hAnsi="Times New Roman" w:cs="Times New Roman"/>
          <w:sz w:val="24"/>
          <w:szCs w:val="24"/>
        </w:rPr>
        <w:t xml:space="preserve"> one hour science class session</w:t>
      </w:r>
      <w:r w:rsidR="008F2726">
        <w:rPr>
          <w:rFonts w:ascii="Times New Roman" w:eastAsia="Times" w:hAnsi="Times New Roman" w:cs="Times New Roman"/>
          <w:sz w:val="24"/>
          <w:szCs w:val="24"/>
        </w:rPr>
        <w:t>.</w:t>
      </w:r>
    </w:p>
    <w:p w:rsidR="00866B11" w:rsidRPr="00866B11" w:rsidRDefault="00866B11" w:rsidP="001E47BA">
      <w:pPr>
        <w:spacing w:line="360" w:lineRule="auto"/>
        <w:rPr>
          <w:rFonts w:ascii="Times New Roman" w:eastAsia="Times" w:hAnsi="Times New Roman" w:cs="Times New Roman"/>
          <w:sz w:val="24"/>
          <w:szCs w:val="24"/>
        </w:rPr>
      </w:pPr>
      <w:r w:rsidRPr="00866B11">
        <w:rPr>
          <w:rFonts w:ascii="Times New Roman" w:eastAsia="Times" w:hAnsi="Times New Roman" w:cs="Times New Roman"/>
          <w:sz w:val="24"/>
          <w:szCs w:val="24"/>
        </w:rPr>
        <w:t>I will be teaching this lesson to a classroom of multi-aged mixed ability students made up of third and fourth graders.  I will teach a population of 43 students this lesson.  However, I will work with 2 groups of about 20 students at one time.  I will teach one group</w:t>
      </w:r>
      <w:r w:rsidR="008F12C0">
        <w:rPr>
          <w:rFonts w:ascii="Times New Roman" w:eastAsia="Times" w:hAnsi="Times New Roman" w:cs="Times New Roman"/>
          <w:sz w:val="24"/>
          <w:szCs w:val="24"/>
        </w:rPr>
        <w:t xml:space="preserve"> of students this lesson for one</w:t>
      </w:r>
      <w:r w:rsidRPr="00866B11">
        <w:rPr>
          <w:rFonts w:ascii="Times New Roman" w:eastAsia="Times" w:hAnsi="Times New Roman" w:cs="Times New Roman"/>
          <w:sz w:val="24"/>
          <w:szCs w:val="24"/>
        </w:rPr>
        <w:t xml:space="preserve"> class sessions, then the other group </w:t>
      </w:r>
      <w:r w:rsidR="008F12C0">
        <w:rPr>
          <w:rFonts w:ascii="Times New Roman" w:eastAsia="Times" w:hAnsi="Times New Roman" w:cs="Times New Roman"/>
          <w:sz w:val="24"/>
          <w:szCs w:val="24"/>
        </w:rPr>
        <w:t>of 20 students the lesson on</w:t>
      </w:r>
      <w:r w:rsidRPr="00866B11">
        <w:rPr>
          <w:rFonts w:ascii="Times New Roman" w:eastAsia="Times" w:hAnsi="Times New Roman" w:cs="Times New Roman"/>
          <w:sz w:val="24"/>
          <w:szCs w:val="24"/>
        </w:rPr>
        <w:t xml:space="preserve"> separate days.</w:t>
      </w:r>
    </w:p>
    <w:p w:rsidR="00866B11" w:rsidRPr="00866B11" w:rsidRDefault="00866B11" w:rsidP="001E47BA">
      <w:pPr>
        <w:spacing w:line="360" w:lineRule="auto"/>
        <w:rPr>
          <w:rFonts w:ascii="Times New Roman" w:eastAsia="Times" w:hAnsi="Times New Roman" w:cs="Times New Roman"/>
          <w:sz w:val="24"/>
          <w:szCs w:val="24"/>
        </w:rPr>
      </w:pPr>
      <w:r w:rsidRPr="00866B11">
        <w:rPr>
          <w:rFonts w:ascii="Times New Roman" w:eastAsia="Times" w:hAnsi="Times New Roman" w:cs="Times New Roman"/>
          <w:sz w:val="24"/>
          <w:szCs w:val="24"/>
          <w:u w:val="single"/>
        </w:rPr>
        <w:t xml:space="preserve">Standards and benchmarks addressed: </w:t>
      </w:r>
      <w:r w:rsidRPr="00866B11">
        <w:rPr>
          <w:rFonts w:ascii="Times New Roman" w:eastAsia="Times" w:hAnsi="Times New Roman" w:cs="Times New Roman"/>
          <w:sz w:val="24"/>
          <w:szCs w:val="24"/>
        </w:rPr>
        <w:t xml:space="preserve">For this </w:t>
      </w:r>
      <w:r w:rsidR="008F2726">
        <w:rPr>
          <w:rFonts w:ascii="Times New Roman" w:eastAsia="Times" w:hAnsi="Times New Roman" w:cs="Times New Roman"/>
          <w:sz w:val="24"/>
          <w:szCs w:val="24"/>
        </w:rPr>
        <w:t>lesson I am addressing numerous S</w:t>
      </w:r>
      <w:r w:rsidRPr="00866B11">
        <w:rPr>
          <w:rFonts w:ascii="Times New Roman" w:eastAsia="Times" w:hAnsi="Times New Roman" w:cs="Times New Roman"/>
          <w:sz w:val="24"/>
          <w:szCs w:val="24"/>
        </w:rPr>
        <w:t>tate of Michigan Grade Level Content Expectations for third grad</w:t>
      </w:r>
      <w:r w:rsidR="008F12C0">
        <w:rPr>
          <w:rFonts w:ascii="Times New Roman" w:eastAsia="Times" w:hAnsi="Times New Roman" w:cs="Times New Roman"/>
          <w:sz w:val="24"/>
          <w:szCs w:val="24"/>
        </w:rPr>
        <w:t>e science.  I am also addressing several National Technology Standards for K-12 students.</w:t>
      </w:r>
    </w:p>
    <w:p w:rsidR="008F2726" w:rsidRDefault="00866B11" w:rsidP="001E47BA">
      <w:pPr>
        <w:autoSpaceDE w:val="0"/>
        <w:autoSpaceDN w:val="0"/>
        <w:adjustRightInd w:val="0"/>
        <w:spacing w:after="0" w:line="360" w:lineRule="auto"/>
        <w:rPr>
          <w:rFonts w:ascii="Times New Roman" w:hAnsi="Times New Roman" w:cs="Times New Roman"/>
          <w:sz w:val="24"/>
          <w:szCs w:val="24"/>
        </w:rPr>
      </w:pPr>
      <w:r w:rsidRPr="008F2726">
        <w:rPr>
          <w:rFonts w:ascii="Times New Roman" w:hAnsi="Times New Roman" w:cs="Times New Roman"/>
          <w:sz w:val="24"/>
          <w:szCs w:val="24"/>
          <w:u w:val="single"/>
        </w:rPr>
        <w:t>Goals and Objectives</w:t>
      </w:r>
      <w:r w:rsidR="008F2726">
        <w:rPr>
          <w:rFonts w:ascii="Times New Roman" w:hAnsi="Times New Roman" w:cs="Times New Roman"/>
          <w:sz w:val="24"/>
          <w:szCs w:val="24"/>
        </w:rPr>
        <w:t xml:space="preserve"> </w:t>
      </w:r>
    </w:p>
    <w:p w:rsidR="00866B11" w:rsidRDefault="008F2726" w:rsidP="001E47BA">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At the end of this activity </w:t>
      </w:r>
      <w:r w:rsidR="00866B11" w:rsidRPr="008F2726">
        <w:rPr>
          <w:rFonts w:ascii="Times New Roman" w:hAnsi="Times New Roman" w:cs="Times New Roman"/>
          <w:sz w:val="24"/>
          <w:szCs w:val="24"/>
        </w:rPr>
        <w:t>students</w:t>
      </w:r>
      <w:r w:rsidR="00866B11" w:rsidRPr="00866B11">
        <w:rPr>
          <w:rFonts w:ascii="Times New Roman" w:hAnsi="Times New Roman" w:cs="Times New Roman"/>
          <w:sz w:val="24"/>
          <w:szCs w:val="24"/>
        </w:rPr>
        <w:t xml:space="preserve"> will…</w:t>
      </w:r>
    </w:p>
    <w:p w:rsidR="008F12C0" w:rsidRDefault="008F12C0" w:rsidP="008F12C0">
      <w:pPr>
        <w:pStyle w:val="ListParagraph"/>
        <w:numPr>
          <w:ilvl w:val="0"/>
          <w:numId w:val="2"/>
        </w:num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Design an </w:t>
      </w:r>
      <w:r w:rsidR="00CF3745">
        <w:rPr>
          <w:rFonts w:ascii="Times New Roman" w:hAnsi="Times New Roman" w:cs="Times New Roman"/>
          <w:sz w:val="24"/>
          <w:szCs w:val="24"/>
        </w:rPr>
        <w:t>experiment</w:t>
      </w:r>
      <w:r>
        <w:rPr>
          <w:rFonts w:ascii="Times New Roman" w:hAnsi="Times New Roman" w:cs="Times New Roman"/>
          <w:sz w:val="24"/>
          <w:szCs w:val="24"/>
        </w:rPr>
        <w:t xml:space="preserve"> </w:t>
      </w:r>
    </w:p>
    <w:p w:rsidR="008F12C0" w:rsidRDefault="008F12C0" w:rsidP="008F12C0">
      <w:pPr>
        <w:pStyle w:val="ListParagraph"/>
        <w:numPr>
          <w:ilvl w:val="0"/>
          <w:numId w:val="2"/>
        </w:num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Make observations about the size and shape of shadows</w:t>
      </w:r>
    </w:p>
    <w:p w:rsidR="008F12C0" w:rsidRDefault="008F12C0" w:rsidP="008F12C0">
      <w:pPr>
        <w:pStyle w:val="ListParagraph"/>
        <w:numPr>
          <w:ilvl w:val="0"/>
          <w:numId w:val="2"/>
        </w:num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Create a model for crating shadows using a light source</w:t>
      </w:r>
    </w:p>
    <w:p w:rsidR="008F12C0" w:rsidRDefault="008F12C0" w:rsidP="008F12C0">
      <w:pPr>
        <w:pStyle w:val="ListParagraph"/>
        <w:numPr>
          <w:ilvl w:val="0"/>
          <w:numId w:val="2"/>
        </w:num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Reason about the size and position of a shadow based on the angle and posit</w:t>
      </w:r>
      <w:r w:rsidR="008F2726">
        <w:rPr>
          <w:rFonts w:ascii="Times New Roman" w:hAnsi="Times New Roman" w:cs="Times New Roman"/>
          <w:sz w:val="24"/>
          <w:szCs w:val="24"/>
        </w:rPr>
        <w:t>i</w:t>
      </w:r>
      <w:r>
        <w:rPr>
          <w:rFonts w:ascii="Times New Roman" w:hAnsi="Times New Roman" w:cs="Times New Roman"/>
          <w:sz w:val="24"/>
          <w:szCs w:val="24"/>
        </w:rPr>
        <w:t>on of the light source</w:t>
      </w:r>
    </w:p>
    <w:p w:rsidR="008F12C0" w:rsidRDefault="008F12C0" w:rsidP="008F12C0">
      <w:pPr>
        <w:pStyle w:val="ListParagraph"/>
        <w:numPr>
          <w:ilvl w:val="0"/>
          <w:numId w:val="2"/>
        </w:num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Conclude that shadows are created when light is blocked by an object</w:t>
      </w:r>
    </w:p>
    <w:p w:rsidR="00CF3745" w:rsidRPr="00CF3745" w:rsidRDefault="00CF3745" w:rsidP="00CF3745">
      <w:pPr>
        <w:pStyle w:val="ListParagraph"/>
        <w:numPr>
          <w:ilvl w:val="0"/>
          <w:numId w:val="2"/>
        </w:num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Define a shadow as the darkness that shows when light is blocked</w:t>
      </w:r>
      <w:r w:rsidR="008F2726">
        <w:rPr>
          <w:rFonts w:ascii="Times New Roman" w:hAnsi="Times New Roman" w:cs="Times New Roman"/>
          <w:sz w:val="24"/>
          <w:szCs w:val="24"/>
        </w:rPr>
        <w:t xml:space="preserve">, </w:t>
      </w:r>
      <w:r>
        <w:rPr>
          <w:rFonts w:ascii="Times New Roman" w:hAnsi="Times New Roman" w:cs="Times New Roman"/>
          <w:sz w:val="24"/>
          <w:szCs w:val="24"/>
        </w:rPr>
        <w:t>and that a shadow takes the outside shape of the object that is blocking the light</w:t>
      </w:r>
    </w:p>
    <w:p w:rsidR="00CF3745" w:rsidRDefault="00CF3745" w:rsidP="001E47BA">
      <w:pPr>
        <w:spacing w:line="360" w:lineRule="auto"/>
        <w:rPr>
          <w:rFonts w:ascii="Times New Roman" w:hAnsi="Times New Roman" w:cs="Times New Roman"/>
          <w:sz w:val="24"/>
          <w:szCs w:val="24"/>
        </w:rPr>
      </w:pPr>
    </w:p>
    <w:p w:rsidR="00866B11" w:rsidRDefault="00866B11" w:rsidP="001E47BA">
      <w:pPr>
        <w:spacing w:line="360" w:lineRule="auto"/>
        <w:rPr>
          <w:rFonts w:ascii="Times New Roman" w:eastAsia="Times" w:hAnsi="Times New Roman" w:cs="Times New Roman"/>
          <w:b/>
          <w:sz w:val="28"/>
          <w:szCs w:val="28"/>
        </w:rPr>
      </w:pPr>
      <w:r w:rsidRPr="00866B11">
        <w:rPr>
          <w:rFonts w:ascii="Times New Roman" w:eastAsia="Times" w:hAnsi="Times New Roman" w:cs="Times New Roman"/>
          <w:b/>
          <w:sz w:val="28"/>
          <w:szCs w:val="28"/>
        </w:rPr>
        <w:t>Technology Integration:</w:t>
      </w:r>
    </w:p>
    <w:p w:rsidR="00CF3745" w:rsidRDefault="00CF3745" w:rsidP="00CF3745">
      <w:pPr>
        <w:keepNext/>
        <w:spacing w:after="0" w:line="360" w:lineRule="auto"/>
        <w:outlineLvl w:val="0"/>
        <w:rPr>
          <w:rFonts w:ascii="Times New Roman" w:eastAsia="Times" w:hAnsi="Times New Roman" w:cs="Times New Roman"/>
          <w:sz w:val="24"/>
          <w:szCs w:val="24"/>
        </w:rPr>
      </w:pPr>
      <w:r>
        <w:rPr>
          <w:rFonts w:ascii="Times New Roman" w:eastAsia="Times" w:hAnsi="Times New Roman" w:cs="Times New Roman"/>
          <w:sz w:val="24"/>
          <w:szCs w:val="24"/>
        </w:rPr>
        <w:t xml:space="preserve">The technology integrated into this lesson enhances the learning process for students in many ways.  The technology used to create light sources is critical for creating shadows.  Students will be able to use flashlights and a digital projector to create a light source for creating shadows.  Students will be able to manipulate the light sources they use to experiment with the angles, sizes, and shapes of the shadows they create.  With the light sources being used in the classroom students will be able to model how the sun creates shadows naturally.  With the use of technology to create light sources students will be able to learn that shadows are shorter when a light source is directly overhead an object.  This will model how shadows are shorter at noon because the sun is overhead.  The light sources will also be able to model the natural behavior of the sun casting longer or shorter shadows based on the angles of the light being cast.  Without the technology used to create the light sources, students would not be able to model these properties of shadows in the classroom.  </w:t>
      </w:r>
      <w:r w:rsidR="00B4657E">
        <w:rPr>
          <w:rFonts w:ascii="Times New Roman" w:eastAsia="Times" w:hAnsi="Times New Roman" w:cs="Times New Roman"/>
          <w:sz w:val="24"/>
          <w:szCs w:val="24"/>
        </w:rPr>
        <w:t>The use of the internet website activity</w:t>
      </w:r>
      <w:r w:rsidR="008F2726">
        <w:rPr>
          <w:rFonts w:ascii="Times New Roman" w:eastAsia="Times" w:hAnsi="Times New Roman" w:cs="Times New Roman"/>
          <w:sz w:val="24"/>
          <w:szCs w:val="24"/>
        </w:rPr>
        <w:t>,</w:t>
      </w:r>
      <w:r w:rsidR="00B4657E">
        <w:rPr>
          <w:rFonts w:ascii="Times New Roman" w:eastAsia="Times" w:hAnsi="Times New Roman" w:cs="Times New Roman"/>
          <w:sz w:val="24"/>
          <w:szCs w:val="24"/>
        </w:rPr>
        <w:t xml:space="preserve"> found at the website: </w:t>
      </w:r>
      <w:hyperlink r:id="rId7" w:history="1">
        <w:r w:rsidR="00B4657E" w:rsidRPr="00C4028C">
          <w:rPr>
            <w:rStyle w:val="Hyperlink"/>
            <w:rFonts w:ascii="Times New Roman" w:eastAsia="Times" w:hAnsi="Times New Roman" w:cs="Times New Roman"/>
            <w:sz w:val="24"/>
            <w:szCs w:val="24"/>
          </w:rPr>
          <w:t>www.bbc.co.uk/schools/scienceclips/ages/7_8/light_shadows_fs.shtml</w:t>
        </w:r>
      </w:hyperlink>
      <w:r w:rsidR="00B4657E">
        <w:rPr>
          <w:rFonts w:ascii="Times New Roman" w:eastAsia="Times" w:hAnsi="Times New Roman" w:cs="Times New Roman"/>
          <w:sz w:val="24"/>
          <w:szCs w:val="24"/>
        </w:rPr>
        <w:t>, challenges students to model shadows being cast on objects that are too large to experiment with in a classroom setting.  The program also allows students to model the sun being in different positions in the sky</w:t>
      </w:r>
      <w:r w:rsidR="008F2726">
        <w:rPr>
          <w:rFonts w:ascii="Times New Roman" w:eastAsia="Times" w:hAnsi="Times New Roman" w:cs="Times New Roman"/>
          <w:sz w:val="24"/>
          <w:szCs w:val="24"/>
        </w:rPr>
        <w:t>,</w:t>
      </w:r>
      <w:r w:rsidR="00B4657E">
        <w:rPr>
          <w:rFonts w:ascii="Times New Roman" w:eastAsia="Times" w:hAnsi="Times New Roman" w:cs="Times New Roman"/>
          <w:sz w:val="24"/>
          <w:szCs w:val="24"/>
        </w:rPr>
        <w:t xml:space="preserve"> which allows students to explore its effects on shadows being created.  This website tool allows students to explore how shadows are made on objects larger than objects being explored with in the classroom.  </w:t>
      </w:r>
    </w:p>
    <w:p w:rsidR="00B4657E" w:rsidRDefault="00B4657E" w:rsidP="00CF3745">
      <w:pPr>
        <w:keepNext/>
        <w:spacing w:after="0" w:line="360" w:lineRule="auto"/>
        <w:outlineLvl w:val="0"/>
        <w:rPr>
          <w:rFonts w:ascii="Times New Roman" w:eastAsia="Times" w:hAnsi="Times New Roman" w:cs="Times New Roman"/>
          <w:sz w:val="24"/>
          <w:szCs w:val="24"/>
        </w:rPr>
      </w:pPr>
    </w:p>
    <w:p w:rsidR="00B4657E" w:rsidRDefault="00B4657E" w:rsidP="00CF3745">
      <w:pPr>
        <w:keepNext/>
        <w:spacing w:after="0" w:line="360" w:lineRule="auto"/>
        <w:outlineLvl w:val="0"/>
        <w:rPr>
          <w:rFonts w:ascii="Times New Roman" w:eastAsia="Times" w:hAnsi="Times New Roman" w:cs="Times New Roman"/>
          <w:sz w:val="24"/>
          <w:szCs w:val="24"/>
        </w:rPr>
      </w:pPr>
      <w:r>
        <w:rPr>
          <w:rFonts w:ascii="Times New Roman" w:eastAsia="Times" w:hAnsi="Times New Roman" w:cs="Times New Roman"/>
          <w:sz w:val="24"/>
          <w:szCs w:val="24"/>
        </w:rPr>
        <w:t xml:space="preserve">The technology being integrated into this lesson fits nicely within the engagement, exploration, and extend sections of the five “E” learning model of inquiry teaching being used in this lesson.  The only change in the instructional process for me is gathering the materials needed and guiding students during their use of the internet during their exploration.  </w:t>
      </w:r>
    </w:p>
    <w:p w:rsidR="00554059" w:rsidRDefault="00554059" w:rsidP="001E47BA">
      <w:pPr>
        <w:spacing w:line="360" w:lineRule="auto"/>
        <w:rPr>
          <w:rFonts w:ascii="Times New Roman" w:eastAsia="Times" w:hAnsi="Times New Roman" w:cs="Times New Roman"/>
          <w:sz w:val="24"/>
          <w:szCs w:val="24"/>
        </w:rPr>
      </w:pPr>
    </w:p>
    <w:p w:rsidR="00866B11" w:rsidRPr="00866B11" w:rsidRDefault="00866B11" w:rsidP="001E47BA">
      <w:pPr>
        <w:spacing w:line="360" w:lineRule="auto"/>
        <w:rPr>
          <w:rFonts w:ascii="Times New Roman" w:eastAsia="Times" w:hAnsi="Times New Roman" w:cs="Times New Roman"/>
          <w:sz w:val="28"/>
          <w:szCs w:val="28"/>
        </w:rPr>
      </w:pPr>
      <w:r w:rsidRPr="00866B11">
        <w:rPr>
          <w:rFonts w:ascii="Times New Roman" w:eastAsia="Times" w:hAnsi="Times New Roman" w:cs="Times New Roman"/>
          <w:b/>
          <w:sz w:val="28"/>
          <w:szCs w:val="28"/>
        </w:rPr>
        <w:t>Connection to Standards:</w:t>
      </w:r>
    </w:p>
    <w:p w:rsidR="00866B11" w:rsidRPr="00866B11" w:rsidRDefault="00866B11" w:rsidP="001E47BA">
      <w:pPr>
        <w:pStyle w:val="ListParagraph"/>
        <w:numPr>
          <w:ilvl w:val="0"/>
          <w:numId w:val="1"/>
        </w:numPr>
        <w:spacing w:line="360" w:lineRule="auto"/>
        <w:rPr>
          <w:rFonts w:ascii="Times New Roman" w:eastAsia="Times" w:hAnsi="Times New Roman" w:cs="Times New Roman"/>
          <w:sz w:val="24"/>
          <w:szCs w:val="24"/>
        </w:rPr>
      </w:pPr>
      <w:r w:rsidRPr="00866B11">
        <w:rPr>
          <w:rFonts w:ascii="Times New Roman" w:eastAsia="Times" w:hAnsi="Times New Roman" w:cs="Times New Roman"/>
          <w:sz w:val="24"/>
          <w:szCs w:val="24"/>
          <w:u w:val="single"/>
        </w:rPr>
        <w:t>State of Mic</w:t>
      </w:r>
      <w:r w:rsidR="008F2726">
        <w:rPr>
          <w:rFonts w:ascii="Times New Roman" w:eastAsia="Times" w:hAnsi="Times New Roman" w:cs="Times New Roman"/>
          <w:sz w:val="24"/>
          <w:szCs w:val="24"/>
          <w:u w:val="single"/>
        </w:rPr>
        <w:t>higan Standards and Benchmarks</w:t>
      </w:r>
      <w:r w:rsidRPr="00866B11">
        <w:rPr>
          <w:rFonts w:ascii="Times New Roman" w:eastAsia="Times" w:hAnsi="Times New Roman" w:cs="Times New Roman"/>
          <w:sz w:val="24"/>
          <w:szCs w:val="24"/>
          <w:u w:val="single"/>
        </w:rPr>
        <w:t xml:space="preserve"> </w:t>
      </w:r>
      <w:r w:rsidRPr="00866B11">
        <w:rPr>
          <w:rFonts w:ascii="Times New Roman" w:eastAsia="Times" w:hAnsi="Times New Roman" w:cs="Times New Roman"/>
          <w:sz w:val="24"/>
          <w:szCs w:val="24"/>
        </w:rPr>
        <w:t>3</w:t>
      </w:r>
      <w:r w:rsidRPr="00866B11">
        <w:rPr>
          <w:rFonts w:ascii="Times New Roman" w:eastAsia="Times" w:hAnsi="Times New Roman" w:cs="Times New Roman"/>
          <w:sz w:val="24"/>
          <w:szCs w:val="24"/>
          <w:vertAlign w:val="superscript"/>
        </w:rPr>
        <w:t>rd</w:t>
      </w:r>
      <w:r w:rsidRPr="00866B11">
        <w:rPr>
          <w:rFonts w:ascii="Times New Roman" w:eastAsia="Times" w:hAnsi="Times New Roman" w:cs="Times New Roman"/>
          <w:sz w:val="24"/>
          <w:szCs w:val="24"/>
        </w:rPr>
        <w:t xml:space="preserve"> Grade Science</w:t>
      </w:r>
    </w:p>
    <w:p w:rsidR="00866B11" w:rsidRPr="00866B11" w:rsidRDefault="00866B11" w:rsidP="001E47BA">
      <w:pPr>
        <w:autoSpaceDE w:val="0"/>
        <w:autoSpaceDN w:val="0"/>
        <w:adjustRightInd w:val="0"/>
        <w:spacing w:after="0" w:line="360" w:lineRule="auto"/>
        <w:rPr>
          <w:rFonts w:ascii="Times New Roman" w:hAnsi="Times New Roman" w:cs="Times New Roman"/>
          <w:i/>
          <w:iCs/>
          <w:sz w:val="24"/>
          <w:szCs w:val="24"/>
        </w:rPr>
      </w:pPr>
      <w:r w:rsidRPr="00866B11">
        <w:rPr>
          <w:rFonts w:ascii="Times New Roman" w:hAnsi="Times New Roman" w:cs="Times New Roman"/>
          <w:b/>
          <w:bCs/>
          <w:i/>
          <w:iCs/>
          <w:sz w:val="24"/>
          <w:szCs w:val="24"/>
        </w:rPr>
        <w:lastRenderedPageBreak/>
        <w:t xml:space="preserve">K-7 Standard S.IP: </w:t>
      </w:r>
      <w:r w:rsidRPr="00866B11">
        <w:rPr>
          <w:rFonts w:ascii="Times New Roman" w:hAnsi="Times New Roman" w:cs="Times New Roman"/>
          <w:i/>
          <w:iCs/>
          <w:sz w:val="24"/>
          <w:szCs w:val="24"/>
        </w:rPr>
        <w:t>Develop an understanding that scientific inquiry and reasoning involves observing, questioning, investigating, recording, and developing solutions to problems.</w:t>
      </w:r>
    </w:p>
    <w:p w:rsidR="00866B11" w:rsidRPr="00866B11" w:rsidRDefault="00866B11" w:rsidP="001E47BA">
      <w:pPr>
        <w:autoSpaceDE w:val="0"/>
        <w:autoSpaceDN w:val="0"/>
        <w:adjustRightInd w:val="0"/>
        <w:spacing w:after="0" w:line="360" w:lineRule="auto"/>
        <w:rPr>
          <w:rFonts w:ascii="Times New Roman" w:hAnsi="Times New Roman" w:cs="Times New Roman"/>
          <w:b/>
          <w:bCs/>
          <w:sz w:val="24"/>
          <w:szCs w:val="24"/>
        </w:rPr>
      </w:pPr>
      <w:r w:rsidRPr="00866B11">
        <w:rPr>
          <w:rFonts w:ascii="Times New Roman" w:hAnsi="Times New Roman" w:cs="Times New Roman"/>
          <w:b/>
          <w:bCs/>
          <w:sz w:val="24"/>
          <w:szCs w:val="24"/>
        </w:rPr>
        <w:t>S.IP.E.1 Inquiry involves generating questions, conducting investigations, and developing solutions to problems through reasoning and observation.</w:t>
      </w:r>
    </w:p>
    <w:p w:rsidR="00866B11" w:rsidRPr="00866B11" w:rsidRDefault="00866B11" w:rsidP="001E47BA">
      <w:pPr>
        <w:autoSpaceDE w:val="0"/>
        <w:autoSpaceDN w:val="0"/>
        <w:adjustRightInd w:val="0"/>
        <w:spacing w:after="0" w:line="360" w:lineRule="auto"/>
        <w:rPr>
          <w:rFonts w:ascii="Times New Roman" w:eastAsia="Times" w:hAnsi="Times New Roman" w:cs="Times New Roman"/>
          <w:sz w:val="24"/>
          <w:szCs w:val="24"/>
          <w:u w:val="single"/>
        </w:rPr>
      </w:pPr>
    </w:p>
    <w:p w:rsidR="00866B11" w:rsidRPr="00866B11" w:rsidRDefault="00866B11" w:rsidP="001E47BA">
      <w:pPr>
        <w:autoSpaceDE w:val="0"/>
        <w:autoSpaceDN w:val="0"/>
        <w:adjustRightInd w:val="0"/>
        <w:spacing w:after="0" w:line="360" w:lineRule="auto"/>
        <w:rPr>
          <w:rFonts w:ascii="Times New Roman" w:hAnsi="Times New Roman" w:cs="Times New Roman"/>
          <w:i/>
          <w:iCs/>
          <w:sz w:val="24"/>
          <w:szCs w:val="24"/>
        </w:rPr>
      </w:pPr>
      <w:r w:rsidRPr="00866B11">
        <w:rPr>
          <w:rFonts w:ascii="Times New Roman" w:hAnsi="Times New Roman" w:cs="Times New Roman"/>
          <w:b/>
          <w:bCs/>
          <w:i/>
          <w:iCs/>
          <w:sz w:val="24"/>
          <w:szCs w:val="24"/>
        </w:rPr>
        <w:t xml:space="preserve">K-7 Standard S.IA: </w:t>
      </w:r>
      <w:r w:rsidRPr="00866B11">
        <w:rPr>
          <w:rFonts w:ascii="Times New Roman" w:hAnsi="Times New Roman" w:cs="Times New Roman"/>
          <w:i/>
          <w:iCs/>
          <w:sz w:val="24"/>
          <w:szCs w:val="24"/>
        </w:rPr>
        <w:t>Develop an understanding that scientific inquiry and investigations require analysis and communication of findings, using appropriate technology.</w:t>
      </w:r>
    </w:p>
    <w:p w:rsidR="00866B11" w:rsidRPr="00866B11" w:rsidRDefault="00866B11" w:rsidP="001E47BA">
      <w:pPr>
        <w:autoSpaceDE w:val="0"/>
        <w:autoSpaceDN w:val="0"/>
        <w:adjustRightInd w:val="0"/>
        <w:spacing w:after="0" w:line="360" w:lineRule="auto"/>
        <w:rPr>
          <w:rFonts w:ascii="Times New Roman" w:hAnsi="Times New Roman" w:cs="Times New Roman"/>
          <w:b/>
          <w:bCs/>
          <w:sz w:val="24"/>
          <w:szCs w:val="24"/>
        </w:rPr>
      </w:pPr>
      <w:r w:rsidRPr="00866B11">
        <w:rPr>
          <w:rFonts w:ascii="Times New Roman" w:hAnsi="Times New Roman" w:cs="Times New Roman"/>
          <w:b/>
          <w:bCs/>
          <w:sz w:val="24"/>
          <w:szCs w:val="24"/>
        </w:rPr>
        <w:t>S.IA.E.1 Inquiry includes an analysis and presentation of findings</w:t>
      </w:r>
    </w:p>
    <w:p w:rsidR="00866B11" w:rsidRPr="00866B11" w:rsidRDefault="00866B11" w:rsidP="001E47BA">
      <w:pPr>
        <w:spacing w:line="360" w:lineRule="auto"/>
        <w:rPr>
          <w:rFonts w:ascii="Times New Roman" w:hAnsi="Times New Roman" w:cs="Times New Roman"/>
          <w:b/>
          <w:bCs/>
          <w:sz w:val="24"/>
          <w:szCs w:val="24"/>
        </w:rPr>
      </w:pPr>
      <w:r w:rsidRPr="00866B11">
        <w:rPr>
          <w:rFonts w:ascii="Times New Roman" w:hAnsi="Times New Roman" w:cs="Times New Roman"/>
          <w:b/>
          <w:bCs/>
          <w:sz w:val="24"/>
          <w:szCs w:val="24"/>
        </w:rPr>
        <w:t xml:space="preserve">that lead to future questions, research, and investigations.                                                S.IA.03.12 </w:t>
      </w:r>
      <w:r w:rsidRPr="00866B11">
        <w:rPr>
          <w:rFonts w:ascii="Times New Roman" w:hAnsi="Times New Roman" w:cs="Times New Roman"/>
          <w:sz w:val="24"/>
          <w:szCs w:val="24"/>
        </w:rPr>
        <w:t>Share ideas about science through purposeful conversation in</w:t>
      </w:r>
      <w:r w:rsidRPr="00866B11">
        <w:rPr>
          <w:rFonts w:ascii="Times New Roman" w:hAnsi="Times New Roman" w:cs="Times New Roman"/>
          <w:b/>
          <w:bCs/>
          <w:sz w:val="24"/>
          <w:szCs w:val="24"/>
        </w:rPr>
        <w:t xml:space="preserve"> </w:t>
      </w:r>
      <w:r w:rsidRPr="00866B11">
        <w:rPr>
          <w:rFonts w:ascii="Times New Roman" w:hAnsi="Times New Roman" w:cs="Times New Roman"/>
          <w:sz w:val="24"/>
          <w:szCs w:val="24"/>
        </w:rPr>
        <w:t>collaborative groups.</w:t>
      </w:r>
    </w:p>
    <w:p w:rsidR="00866B11" w:rsidRPr="00866B11" w:rsidRDefault="00866B11" w:rsidP="001E47BA">
      <w:pPr>
        <w:autoSpaceDE w:val="0"/>
        <w:autoSpaceDN w:val="0"/>
        <w:adjustRightInd w:val="0"/>
        <w:spacing w:after="0" w:line="360" w:lineRule="auto"/>
        <w:rPr>
          <w:rFonts w:ascii="Times New Roman" w:hAnsi="Times New Roman" w:cs="Times New Roman"/>
          <w:b/>
          <w:bCs/>
          <w:sz w:val="24"/>
          <w:szCs w:val="24"/>
        </w:rPr>
      </w:pPr>
      <w:r w:rsidRPr="00866B11">
        <w:rPr>
          <w:rFonts w:ascii="Times New Roman" w:hAnsi="Times New Roman" w:cs="Times New Roman"/>
          <w:b/>
          <w:bCs/>
          <w:sz w:val="24"/>
          <w:szCs w:val="24"/>
        </w:rPr>
        <w:t>Energy</w:t>
      </w:r>
    </w:p>
    <w:p w:rsidR="00866B11" w:rsidRPr="00866B11" w:rsidRDefault="00866B11" w:rsidP="001E47BA">
      <w:pPr>
        <w:autoSpaceDE w:val="0"/>
        <w:autoSpaceDN w:val="0"/>
        <w:adjustRightInd w:val="0"/>
        <w:spacing w:after="0" w:line="360" w:lineRule="auto"/>
        <w:rPr>
          <w:rFonts w:ascii="Times New Roman" w:hAnsi="Times New Roman" w:cs="Times New Roman"/>
          <w:i/>
          <w:iCs/>
          <w:sz w:val="24"/>
          <w:szCs w:val="24"/>
        </w:rPr>
      </w:pPr>
      <w:r w:rsidRPr="00866B11">
        <w:rPr>
          <w:rFonts w:ascii="Times New Roman" w:hAnsi="Times New Roman" w:cs="Times New Roman"/>
          <w:b/>
          <w:bCs/>
          <w:i/>
          <w:iCs/>
          <w:sz w:val="24"/>
          <w:szCs w:val="24"/>
        </w:rPr>
        <w:t xml:space="preserve">K-7 Standard P.EN: </w:t>
      </w:r>
      <w:r w:rsidRPr="00866B11">
        <w:rPr>
          <w:rFonts w:ascii="Times New Roman" w:hAnsi="Times New Roman" w:cs="Times New Roman"/>
          <w:i/>
          <w:iCs/>
          <w:sz w:val="24"/>
          <w:szCs w:val="24"/>
        </w:rPr>
        <w:t>Develop an understanding that there are many forms of energy (such as heat, light, sound, and electrical) and that energy is transferable by convection, conduction, or</w:t>
      </w:r>
    </w:p>
    <w:p w:rsidR="00866B11" w:rsidRPr="00866B11" w:rsidRDefault="00866B11" w:rsidP="001E47BA">
      <w:pPr>
        <w:autoSpaceDE w:val="0"/>
        <w:autoSpaceDN w:val="0"/>
        <w:adjustRightInd w:val="0"/>
        <w:spacing w:after="0" w:line="360" w:lineRule="auto"/>
        <w:rPr>
          <w:rFonts w:ascii="Times New Roman" w:hAnsi="Times New Roman" w:cs="Times New Roman"/>
          <w:i/>
          <w:iCs/>
          <w:sz w:val="24"/>
          <w:szCs w:val="24"/>
        </w:rPr>
      </w:pPr>
      <w:r w:rsidRPr="00866B11">
        <w:rPr>
          <w:rFonts w:ascii="Times New Roman" w:hAnsi="Times New Roman" w:cs="Times New Roman"/>
          <w:i/>
          <w:iCs/>
          <w:sz w:val="24"/>
          <w:szCs w:val="24"/>
        </w:rPr>
        <w:t>radiation. Understand energy can be in motion, called kinetic; or it can be stored, called potential. Develop an understanding that as temperature increases, more energy is added to a system. Understand nuclear reactions in the sun produce light and heat for the Earth.</w:t>
      </w:r>
    </w:p>
    <w:p w:rsidR="00866B11" w:rsidRPr="00866B11" w:rsidRDefault="00866B11" w:rsidP="001E47BA">
      <w:pPr>
        <w:autoSpaceDE w:val="0"/>
        <w:autoSpaceDN w:val="0"/>
        <w:adjustRightInd w:val="0"/>
        <w:spacing w:after="0" w:line="360" w:lineRule="auto"/>
        <w:rPr>
          <w:rFonts w:ascii="Times New Roman" w:hAnsi="Times New Roman" w:cs="Times New Roman"/>
          <w:b/>
          <w:bCs/>
          <w:sz w:val="24"/>
          <w:szCs w:val="24"/>
        </w:rPr>
      </w:pPr>
      <w:r w:rsidRPr="00866B11">
        <w:rPr>
          <w:rFonts w:ascii="Times New Roman" w:hAnsi="Times New Roman" w:cs="Times New Roman"/>
          <w:b/>
          <w:bCs/>
          <w:sz w:val="24"/>
          <w:szCs w:val="24"/>
        </w:rPr>
        <w:t>P.EN.E.1 Forms of Energy- Heat, electricity, light, and sound are forms of energy.</w:t>
      </w:r>
    </w:p>
    <w:p w:rsidR="00866B11" w:rsidRDefault="00866B11" w:rsidP="001E47BA">
      <w:pPr>
        <w:autoSpaceDE w:val="0"/>
        <w:autoSpaceDN w:val="0"/>
        <w:adjustRightInd w:val="0"/>
        <w:spacing w:after="0" w:line="360" w:lineRule="auto"/>
        <w:rPr>
          <w:rFonts w:ascii="Times New Roman" w:hAnsi="Times New Roman" w:cs="Times New Roman"/>
          <w:sz w:val="24"/>
          <w:szCs w:val="24"/>
        </w:rPr>
      </w:pPr>
      <w:r w:rsidRPr="00866B11">
        <w:rPr>
          <w:rFonts w:ascii="Times New Roman" w:hAnsi="Times New Roman" w:cs="Times New Roman"/>
          <w:b/>
          <w:bCs/>
          <w:sz w:val="24"/>
          <w:szCs w:val="24"/>
        </w:rPr>
        <w:t xml:space="preserve">P.EN.03.11 </w:t>
      </w:r>
      <w:r w:rsidRPr="00866B11">
        <w:rPr>
          <w:rFonts w:ascii="Times New Roman" w:hAnsi="Times New Roman" w:cs="Times New Roman"/>
          <w:sz w:val="24"/>
          <w:szCs w:val="24"/>
        </w:rPr>
        <w:t>Identify light and sound as forms of energy.</w:t>
      </w:r>
    </w:p>
    <w:p w:rsidR="00607A1D" w:rsidRDefault="00607A1D" w:rsidP="001E47BA">
      <w:pPr>
        <w:autoSpaceDE w:val="0"/>
        <w:autoSpaceDN w:val="0"/>
        <w:adjustRightInd w:val="0"/>
        <w:spacing w:after="0" w:line="360" w:lineRule="auto"/>
        <w:rPr>
          <w:rFonts w:ascii="Times New Roman" w:hAnsi="Times New Roman" w:cs="Times New Roman"/>
          <w:sz w:val="24"/>
          <w:szCs w:val="24"/>
        </w:rPr>
      </w:pPr>
    </w:p>
    <w:p w:rsidR="00607A1D" w:rsidRPr="00FA41B6" w:rsidRDefault="00607A1D" w:rsidP="00607A1D">
      <w:pPr>
        <w:autoSpaceDE w:val="0"/>
        <w:autoSpaceDN w:val="0"/>
        <w:adjustRightInd w:val="0"/>
        <w:spacing w:after="0" w:line="240" w:lineRule="auto"/>
        <w:rPr>
          <w:rFonts w:ascii="Times New Roman" w:hAnsi="Times New Roman" w:cs="Times New Roman"/>
          <w:b/>
          <w:bCs/>
          <w:sz w:val="24"/>
          <w:szCs w:val="24"/>
        </w:rPr>
      </w:pPr>
      <w:r w:rsidRPr="00FA41B6">
        <w:rPr>
          <w:rFonts w:ascii="Times New Roman" w:hAnsi="Times New Roman" w:cs="Times New Roman"/>
          <w:b/>
          <w:bCs/>
          <w:sz w:val="24"/>
          <w:szCs w:val="24"/>
        </w:rPr>
        <w:t>P.EN.E.2 Light Properties- Li</w:t>
      </w:r>
      <w:r>
        <w:rPr>
          <w:rFonts w:ascii="Times New Roman" w:hAnsi="Times New Roman" w:cs="Times New Roman"/>
          <w:b/>
          <w:bCs/>
          <w:sz w:val="24"/>
          <w:szCs w:val="24"/>
        </w:rPr>
        <w:t xml:space="preserve">ght travels in a straight path. Shadows result from light not </w:t>
      </w:r>
      <w:r w:rsidRPr="00FA41B6">
        <w:rPr>
          <w:rFonts w:ascii="Times New Roman" w:hAnsi="Times New Roman" w:cs="Times New Roman"/>
          <w:b/>
          <w:bCs/>
          <w:sz w:val="24"/>
          <w:szCs w:val="24"/>
        </w:rPr>
        <w:t>being ab</w:t>
      </w:r>
      <w:r>
        <w:rPr>
          <w:rFonts w:ascii="Times New Roman" w:hAnsi="Times New Roman" w:cs="Times New Roman"/>
          <w:b/>
          <w:bCs/>
          <w:sz w:val="24"/>
          <w:szCs w:val="24"/>
        </w:rPr>
        <w:t xml:space="preserve">le to pass through an </w:t>
      </w:r>
      <w:r w:rsidRPr="00FA41B6">
        <w:rPr>
          <w:rFonts w:ascii="Times New Roman" w:hAnsi="Times New Roman" w:cs="Times New Roman"/>
          <w:b/>
          <w:bCs/>
          <w:sz w:val="24"/>
          <w:szCs w:val="24"/>
        </w:rPr>
        <w:t>object. When light travels at an angle from one substance to</w:t>
      </w:r>
    </w:p>
    <w:p w:rsidR="00607A1D" w:rsidRPr="00FA41B6" w:rsidRDefault="00607A1D" w:rsidP="00607A1D">
      <w:pPr>
        <w:autoSpaceDE w:val="0"/>
        <w:autoSpaceDN w:val="0"/>
        <w:adjustRightInd w:val="0"/>
        <w:spacing w:after="0" w:line="240" w:lineRule="auto"/>
        <w:rPr>
          <w:rFonts w:ascii="Times New Roman" w:hAnsi="Times New Roman" w:cs="Times New Roman"/>
          <w:b/>
          <w:bCs/>
          <w:sz w:val="24"/>
          <w:szCs w:val="24"/>
        </w:rPr>
      </w:pPr>
      <w:r w:rsidRPr="00FA41B6">
        <w:rPr>
          <w:rFonts w:ascii="Times New Roman" w:hAnsi="Times New Roman" w:cs="Times New Roman"/>
          <w:b/>
          <w:bCs/>
          <w:sz w:val="24"/>
          <w:szCs w:val="24"/>
        </w:rPr>
        <w:t>another (air and</w:t>
      </w:r>
      <w:r>
        <w:rPr>
          <w:rFonts w:ascii="Times New Roman" w:hAnsi="Times New Roman" w:cs="Times New Roman"/>
          <w:b/>
          <w:bCs/>
          <w:sz w:val="24"/>
          <w:szCs w:val="24"/>
        </w:rPr>
        <w:t xml:space="preserve"> water), it changes direction. </w:t>
      </w:r>
    </w:p>
    <w:p w:rsidR="00607A1D" w:rsidRPr="00FA41B6" w:rsidRDefault="00607A1D" w:rsidP="00607A1D">
      <w:pPr>
        <w:autoSpaceDE w:val="0"/>
        <w:autoSpaceDN w:val="0"/>
        <w:adjustRightInd w:val="0"/>
        <w:spacing w:after="0" w:line="240" w:lineRule="auto"/>
        <w:rPr>
          <w:rFonts w:ascii="Times New Roman" w:hAnsi="Times New Roman" w:cs="Times New Roman"/>
          <w:sz w:val="24"/>
          <w:szCs w:val="24"/>
        </w:rPr>
      </w:pPr>
      <w:r w:rsidRPr="00FA41B6">
        <w:rPr>
          <w:rFonts w:ascii="Times New Roman" w:hAnsi="Times New Roman" w:cs="Times New Roman"/>
          <w:b/>
          <w:bCs/>
          <w:sz w:val="24"/>
          <w:szCs w:val="24"/>
        </w:rPr>
        <w:t xml:space="preserve">P.EN.03.21 </w:t>
      </w:r>
      <w:r w:rsidRPr="00FA41B6">
        <w:rPr>
          <w:rFonts w:ascii="Times New Roman" w:hAnsi="Times New Roman" w:cs="Times New Roman"/>
          <w:sz w:val="24"/>
          <w:szCs w:val="24"/>
        </w:rPr>
        <w:t>Demonstrate that light</w:t>
      </w:r>
      <w:r>
        <w:rPr>
          <w:rFonts w:ascii="Times New Roman" w:hAnsi="Times New Roman" w:cs="Times New Roman"/>
          <w:sz w:val="24"/>
          <w:szCs w:val="24"/>
        </w:rPr>
        <w:t xml:space="preserve"> travels in a straight path and that shadows are made by placing an object in a path </w:t>
      </w:r>
      <w:r w:rsidRPr="00FA41B6">
        <w:rPr>
          <w:rFonts w:ascii="Times New Roman" w:hAnsi="Times New Roman" w:cs="Times New Roman"/>
          <w:sz w:val="24"/>
          <w:szCs w:val="24"/>
        </w:rPr>
        <w:t>of lig</w:t>
      </w:r>
      <w:r>
        <w:rPr>
          <w:rFonts w:ascii="Times New Roman" w:hAnsi="Times New Roman" w:cs="Times New Roman"/>
          <w:sz w:val="24"/>
          <w:szCs w:val="24"/>
        </w:rPr>
        <w:t xml:space="preserve">ht. </w:t>
      </w:r>
    </w:p>
    <w:p w:rsidR="00607A1D" w:rsidRPr="00866B11" w:rsidRDefault="00607A1D" w:rsidP="001E47BA">
      <w:pPr>
        <w:autoSpaceDE w:val="0"/>
        <w:autoSpaceDN w:val="0"/>
        <w:adjustRightInd w:val="0"/>
        <w:spacing w:after="0" w:line="360" w:lineRule="auto"/>
        <w:rPr>
          <w:rFonts w:ascii="Times New Roman" w:hAnsi="Times New Roman" w:cs="Times New Roman"/>
          <w:sz w:val="24"/>
          <w:szCs w:val="24"/>
        </w:rPr>
      </w:pPr>
    </w:p>
    <w:p w:rsidR="00061939" w:rsidRDefault="00061939" w:rsidP="00061939">
      <w:pPr>
        <w:autoSpaceDE w:val="0"/>
        <w:autoSpaceDN w:val="0"/>
        <w:adjustRightInd w:val="0"/>
        <w:spacing w:after="0" w:line="240" w:lineRule="auto"/>
        <w:jc w:val="center"/>
        <w:rPr>
          <w:rFonts w:ascii="Times New Roman" w:hAnsi="Times New Roman" w:cs="Times New Roman"/>
          <w:b/>
          <w:sz w:val="24"/>
          <w:szCs w:val="24"/>
        </w:rPr>
      </w:pPr>
      <w:r w:rsidRPr="00FA41B6">
        <w:rPr>
          <w:rFonts w:ascii="Times New Roman" w:hAnsi="Times New Roman" w:cs="Times New Roman"/>
          <w:b/>
          <w:sz w:val="24"/>
          <w:szCs w:val="24"/>
        </w:rPr>
        <w:t>B: National Educational Technology Standards for K-12 Students</w:t>
      </w:r>
    </w:p>
    <w:p w:rsidR="00061939" w:rsidRDefault="00061939" w:rsidP="00061939">
      <w:pPr>
        <w:autoSpaceDE w:val="0"/>
        <w:autoSpaceDN w:val="0"/>
        <w:adjustRightInd w:val="0"/>
        <w:spacing w:after="0" w:line="240" w:lineRule="auto"/>
        <w:jc w:val="center"/>
        <w:rPr>
          <w:rFonts w:ascii="Times New Roman" w:hAnsi="Times New Roman" w:cs="Times New Roman"/>
          <w:b/>
          <w:sz w:val="24"/>
          <w:szCs w:val="24"/>
        </w:rPr>
      </w:pPr>
    </w:p>
    <w:p w:rsidR="00061939" w:rsidRPr="00E34189" w:rsidRDefault="00061939" w:rsidP="00061939">
      <w:pPr>
        <w:autoSpaceDE w:val="0"/>
        <w:autoSpaceDN w:val="0"/>
        <w:adjustRightInd w:val="0"/>
        <w:spacing w:after="0" w:line="240" w:lineRule="auto"/>
        <w:rPr>
          <w:rFonts w:ascii="Times New Roman" w:hAnsi="Times New Roman" w:cs="Times New Roman"/>
          <w:sz w:val="24"/>
          <w:szCs w:val="24"/>
        </w:rPr>
      </w:pPr>
      <w:r w:rsidRPr="00E34189">
        <w:rPr>
          <w:rFonts w:ascii="Times New Roman" w:hAnsi="Times New Roman" w:cs="Times New Roman"/>
          <w:sz w:val="24"/>
          <w:szCs w:val="24"/>
        </w:rPr>
        <w:t>1. Creativity and Innovation</w:t>
      </w:r>
    </w:p>
    <w:p w:rsidR="00061939" w:rsidRPr="00E34189" w:rsidRDefault="00061939" w:rsidP="00061939">
      <w:pPr>
        <w:autoSpaceDE w:val="0"/>
        <w:autoSpaceDN w:val="0"/>
        <w:adjustRightInd w:val="0"/>
        <w:spacing w:after="0" w:line="240" w:lineRule="auto"/>
        <w:rPr>
          <w:rFonts w:ascii="Times New Roman" w:hAnsi="Times New Roman" w:cs="Times New Roman"/>
          <w:sz w:val="24"/>
          <w:szCs w:val="24"/>
        </w:rPr>
      </w:pPr>
      <w:r w:rsidRPr="00E34189">
        <w:rPr>
          <w:rFonts w:ascii="Times New Roman" w:hAnsi="Times New Roman" w:cs="Times New Roman"/>
          <w:sz w:val="24"/>
          <w:szCs w:val="24"/>
        </w:rPr>
        <w:t>Students demonstrate creative thinking, construct knowledge, and develop innovative products and processes using technology.</w:t>
      </w:r>
    </w:p>
    <w:p w:rsidR="00061939" w:rsidRPr="00E34189" w:rsidRDefault="00061939" w:rsidP="00061939">
      <w:pPr>
        <w:autoSpaceDE w:val="0"/>
        <w:autoSpaceDN w:val="0"/>
        <w:adjustRightInd w:val="0"/>
        <w:spacing w:after="0" w:line="240" w:lineRule="auto"/>
        <w:rPr>
          <w:rFonts w:ascii="Times New Roman" w:hAnsi="Times New Roman" w:cs="Times New Roman"/>
          <w:sz w:val="24"/>
          <w:szCs w:val="24"/>
        </w:rPr>
      </w:pPr>
      <w:r w:rsidRPr="00E34189">
        <w:rPr>
          <w:rFonts w:ascii="Times New Roman" w:hAnsi="Times New Roman" w:cs="Times New Roman"/>
          <w:sz w:val="24"/>
          <w:szCs w:val="24"/>
        </w:rPr>
        <w:t>c. Use models and</w:t>
      </w:r>
      <w:r>
        <w:rPr>
          <w:rFonts w:ascii="Times New Roman" w:hAnsi="Times New Roman" w:cs="Times New Roman"/>
          <w:sz w:val="24"/>
          <w:szCs w:val="24"/>
        </w:rPr>
        <w:t xml:space="preserve"> simulations to explore complex </w:t>
      </w:r>
      <w:bookmarkStart w:id="1" w:name="_GoBack"/>
      <w:bookmarkEnd w:id="1"/>
      <w:r w:rsidRPr="00E34189">
        <w:rPr>
          <w:rFonts w:ascii="Times New Roman" w:hAnsi="Times New Roman" w:cs="Times New Roman"/>
          <w:sz w:val="24"/>
          <w:szCs w:val="24"/>
        </w:rPr>
        <w:t>systems and issues</w:t>
      </w:r>
    </w:p>
    <w:p w:rsidR="00061939" w:rsidRPr="00E34189" w:rsidRDefault="00061939" w:rsidP="00061939">
      <w:pPr>
        <w:autoSpaceDE w:val="0"/>
        <w:autoSpaceDN w:val="0"/>
        <w:adjustRightInd w:val="0"/>
        <w:spacing w:after="0" w:line="240" w:lineRule="auto"/>
        <w:rPr>
          <w:rFonts w:ascii="Times New Roman" w:hAnsi="Times New Roman" w:cs="Times New Roman"/>
          <w:sz w:val="24"/>
          <w:szCs w:val="24"/>
        </w:rPr>
      </w:pPr>
    </w:p>
    <w:p w:rsidR="00061939" w:rsidRPr="00E34189" w:rsidRDefault="00061939" w:rsidP="00061939">
      <w:pPr>
        <w:autoSpaceDE w:val="0"/>
        <w:autoSpaceDN w:val="0"/>
        <w:adjustRightInd w:val="0"/>
        <w:spacing w:after="0" w:line="240" w:lineRule="auto"/>
        <w:rPr>
          <w:rFonts w:ascii="Times New Roman" w:hAnsi="Times New Roman" w:cs="Times New Roman"/>
          <w:sz w:val="24"/>
          <w:szCs w:val="24"/>
        </w:rPr>
      </w:pPr>
      <w:r w:rsidRPr="00E34189">
        <w:rPr>
          <w:rFonts w:ascii="Times New Roman" w:hAnsi="Times New Roman" w:cs="Times New Roman"/>
          <w:sz w:val="24"/>
          <w:szCs w:val="24"/>
        </w:rPr>
        <w:t>2. Communication and Collaboration</w:t>
      </w:r>
    </w:p>
    <w:p w:rsidR="00061939" w:rsidRPr="00E34189" w:rsidRDefault="00061939" w:rsidP="00061939">
      <w:pPr>
        <w:autoSpaceDE w:val="0"/>
        <w:autoSpaceDN w:val="0"/>
        <w:adjustRightInd w:val="0"/>
        <w:spacing w:after="0" w:line="240" w:lineRule="auto"/>
        <w:rPr>
          <w:rFonts w:ascii="Times New Roman" w:hAnsi="Times New Roman" w:cs="Times New Roman"/>
          <w:sz w:val="24"/>
          <w:szCs w:val="24"/>
        </w:rPr>
      </w:pPr>
      <w:r w:rsidRPr="00E34189">
        <w:rPr>
          <w:rFonts w:ascii="Times New Roman" w:hAnsi="Times New Roman" w:cs="Times New Roman"/>
          <w:sz w:val="24"/>
          <w:szCs w:val="24"/>
        </w:rPr>
        <w:t>Students use digital media and environments to</w:t>
      </w:r>
      <w:r>
        <w:rPr>
          <w:rFonts w:ascii="Times New Roman" w:hAnsi="Times New Roman" w:cs="Times New Roman"/>
          <w:sz w:val="24"/>
          <w:szCs w:val="24"/>
        </w:rPr>
        <w:t xml:space="preserve"> </w:t>
      </w:r>
      <w:r w:rsidRPr="00E34189">
        <w:rPr>
          <w:rFonts w:ascii="Times New Roman" w:hAnsi="Times New Roman" w:cs="Times New Roman"/>
          <w:sz w:val="24"/>
          <w:szCs w:val="24"/>
        </w:rPr>
        <w:t>communicate and work collaboratively, including</w:t>
      </w:r>
      <w:r>
        <w:rPr>
          <w:rFonts w:ascii="Times New Roman" w:hAnsi="Times New Roman" w:cs="Times New Roman"/>
          <w:sz w:val="24"/>
          <w:szCs w:val="24"/>
        </w:rPr>
        <w:t xml:space="preserve"> </w:t>
      </w:r>
      <w:r w:rsidRPr="00E34189">
        <w:rPr>
          <w:rFonts w:ascii="Times New Roman" w:hAnsi="Times New Roman" w:cs="Times New Roman"/>
          <w:sz w:val="24"/>
          <w:szCs w:val="24"/>
        </w:rPr>
        <w:t>at a distance, to support individual learning and</w:t>
      </w:r>
      <w:r>
        <w:rPr>
          <w:rFonts w:ascii="Times New Roman" w:hAnsi="Times New Roman" w:cs="Times New Roman"/>
          <w:sz w:val="24"/>
          <w:szCs w:val="24"/>
        </w:rPr>
        <w:t xml:space="preserve"> </w:t>
      </w:r>
      <w:r w:rsidRPr="00E34189">
        <w:rPr>
          <w:rFonts w:ascii="Times New Roman" w:hAnsi="Times New Roman" w:cs="Times New Roman"/>
          <w:sz w:val="24"/>
          <w:szCs w:val="24"/>
        </w:rPr>
        <w:t>contribute to the learning of others.</w:t>
      </w:r>
    </w:p>
    <w:p w:rsidR="00061939" w:rsidRPr="00E34189" w:rsidRDefault="00061939" w:rsidP="00061939">
      <w:pPr>
        <w:autoSpaceDE w:val="0"/>
        <w:autoSpaceDN w:val="0"/>
        <w:adjustRightInd w:val="0"/>
        <w:spacing w:after="0" w:line="240" w:lineRule="auto"/>
        <w:rPr>
          <w:rFonts w:ascii="Times New Roman" w:hAnsi="Times New Roman" w:cs="Times New Roman"/>
          <w:sz w:val="24"/>
          <w:szCs w:val="24"/>
        </w:rPr>
      </w:pPr>
      <w:r w:rsidRPr="00E34189">
        <w:rPr>
          <w:rFonts w:ascii="Times New Roman" w:hAnsi="Times New Roman" w:cs="Times New Roman"/>
          <w:sz w:val="24"/>
          <w:szCs w:val="24"/>
        </w:rPr>
        <w:lastRenderedPageBreak/>
        <w:t>a. Interact, collaborate, and publish with peers,</w:t>
      </w:r>
      <w:r>
        <w:rPr>
          <w:rFonts w:ascii="Times New Roman" w:hAnsi="Times New Roman" w:cs="Times New Roman"/>
          <w:sz w:val="24"/>
          <w:szCs w:val="24"/>
        </w:rPr>
        <w:t xml:space="preserve"> </w:t>
      </w:r>
      <w:r w:rsidRPr="00E34189">
        <w:rPr>
          <w:rFonts w:ascii="Times New Roman" w:hAnsi="Times New Roman" w:cs="Times New Roman"/>
          <w:sz w:val="24"/>
          <w:szCs w:val="24"/>
        </w:rPr>
        <w:t>experts, or others employing a variety of digital</w:t>
      </w:r>
    </w:p>
    <w:p w:rsidR="00061939" w:rsidRPr="00E34189" w:rsidRDefault="00061939" w:rsidP="00061939">
      <w:pPr>
        <w:autoSpaceDE w:val="0"/>
        <w:autoSpaceDN w:val="0"/>
        <w:adjustRightInd w:val="0"/>
        <w:spacing w:after="0" w:line="240" w:lineRule="auto"/>
        <w:rPr>
          <w:rFonts w:ascii="Times New Roman" w:hAnsi="Times New Roman" w:cs="Times New Roman"/>
          <w:sz w:val="24"/>
          <w:szCs w:val="24"/>
        </w:rPr>
      </w:pPr>
      <w:r w:rsidRPr="00E34189">
        <w:rPr>
          <w:rFonts w:ascii="Times New Roman" w:hAnsi="Times New Roman" w:cs="Times New Roman"/>
          <w:sz w:val="24"/>
          <w:szCs w:val="24"/>
        </w:rPr>
        <w:t>environments and media</w:t>
      </w:r>
      <w:r>
        <w:rPr>
          <w:rFonts w:ascii="Times New Roman" w:hAnsi="Times New Roman" w:cs="Times New Roman"/>
          <w:sz w:val="24"/>
          <w:szCs w:val="24"/>
        </w:rPr>
        <w:t>.</w:t>
      </w:r>
    </w:p>
    <w:p w:rsidR="00061939" w:rsidRPr="00E34189" w:rsidRDefault="00061939" w:rsidP="00061939">
      <w:pPr>
        <w:autoSpaceDE w:val="0"/>
        <w:autoSpaceDN w:val="0"/>
        <w:adjustRightInd w:val="0"/>
        <w:spacing w:after="0" w:line="240" w:lineRule="auto"/>
        <w:rPr>
          <w:rFonts w:ascii="Times New Roman" w:hAnsi="Times New Roman" w:cs="Times New Roman"/>
          <w:sz w:val="24"/>
          <w:szCs w:val="24"/>
        </w:rPr>
      </w:pPr>
      <w:r w:rsidRPr="00E34189">
        <w:rPr>
          <w:rFonts w:ascii="Times New Roman" w:hAnsi="Times New Roman" w:cs="Times New Roman"/>
          <w:sz w:val="24"/>
          <w:szCs w:val="24"/>
        </w:rPr>
        <w:t>b. Communicate information and ideas effectively</w:t>
      </w:r>
      <w:r>
        <w:rPr>
          <w:rFonts w:ascii="Times New Roman" w:hAnsi="Times New Roman" w:cs="Times New Roman"/>
          <w:sz w:val="24"/>
          <w:szCs w:val="24"/>
        </w:rPr>
        <w:t xml:space="preserve"> </w:t>
      </w:r>
      <w:r w:rsidRPr="00E34189">
        <w:rPr>
          <w:rFonts w:ascii="Times New Roman" w:hAnsi="Times New Roman" w:cs="Times New Roman"/>
          <w:sz w:val="24"/>
          <w:szCs w:val="24"/>
        </w:rPr>
        <w:t>to multiple audiences using a variety of media</w:t>
      </w:r>
      <w:r>
        <w:rPr>
          <w:rFonts w:ascii="Times New Roman" w:hAnsi="Times New Roman" w:cs="Times New Roman"/>
          <w:sz w:val="24"/>
          <w:szCs w:val="24"/>
        </w:rPr>
        <w:t xml:space="preserve"> </w:t>
      </w:r>
      <w:r w:rsidRPr="00E34189">
        <w:rPr>
          <w:rFonts w:ascii="Times New Roman" w:hAnsi="Times New Roman" w:cs="Times New Roman"/>
          <w:sz w:val="24"/>
          <w:szCs w:val="24"/>
        </w:rPr>
        <w:t>and formats</w:t>
      </w:r>
    </w:p>
    <w:p w:rsidR="00061939" w:rsidRPr="00E34189" w:rsidRDefault="00061939" w:rsidP="00061939">
      <w:pPr>
        <w:autoSpaceDE w:val="0"/>
        <w:autoSpaceDN w:val="0"/>
        <w:adjustRightInd w:val="0"/>
        <w:spacing w:after="0" w:line="240" w:lineRule="auto"/>
        <w:rPr>
          <w:rFonts w:ascii="Times New Roman" w:hAnsi="Times New Roman" w:cs="Times New Roman"/>
          <w:sz w:val="24"/>
          <w:szCs w:val="24"/>
        </w:rPr>
      </w:pPr>
    </w:p>
    <w:p w:rsidR="00061939" w:rsidRPr="00E34189" w:rsidRDefault="00061939" w:rsidP="00061939">
      <w:pPr>
        <w:autoSpaceDE w:val="0"/>
        <w:autoSpaceDN w:val="0"/>
        <w:adjustRightInd w:val="0"/>
        <w:spacing w:after="0" w:line="240" w:lineRule="auto"/>
        <w:rPr>
          <w:rFonts w:ascii="Times New Roman" w:hAnsi="Times New Roman" w:cs="Times New Roman"/>
          <w:sz w:val="24"/>
          <w:szCs w:val="24"/>
        </w:rPr>
      </w:pPr>
      <w:r w:rsidRPr="00E34189">
        <w:rPr>
          <w:rFonts w:ascii="Times New Roman" w:hAnsi="Times New Roman" w:cs="Times New Roman"/>
          <w:sz w:val="24"/>
          <w:szCs w:val="24"/>
        </w:rPr>
        <w:t>3. Research and Information Fluency</w:t>
      </w:r>
    </w:p>
    <w:p w:rsidR="00061939" w:rsidRPr="00E34189" w:rsidRDefault="00061939" w:rsidP="00061939">
      <w:pPr>
        <w:autoSpaceDE w:val="0"/>
        <w:autoSpaceDN w:val="0"/>
        <w:adjustRightInd w:val="0"/>
        <w:spacing w:after="0" w:line="240" w:lineRule="auto"/>
        <w:rPr>
          <w:rFonts w:ascii="Times New Roman" w:hAnsi="Times New Roman" w:cs="Times New Roman"/>
          <w:sz w:val="24"/>
          <w:szCs w:val="24"/>
        </w:rPr>
      </w:pPr>
      <w:r w:rsidRPr="00E34189">
        <w:rPr>
          <w:rFonts w:ascii="Times New Roman" w:hAnsi="Times New Roman" w:cs="Times New Roman"/>
          <w:sz w:val="24"/>
          <w:szCs w:val="24"/>
        </w:rPr>
        <w:t>Students apply digital tools to gather, evaluate,</w:t>
      </w:r>
      <w:r>
        <w:rPr>
          <w:rFonts w:ascii="Times New Roman" w:hAnsi="Times New Roman" w:cs="Times New Roman"/>
          <w:sz w:val="24"/>
          <w:szCs w:val="24"/>
        </w:rPr>
        <w:t xml:space="preserve"> </w:t>
      </w:r>
      <w:r w:rsidRPr="00E34189">
        <w:rPr>
          <w:rFonts w:ascii="Times New Roman" w:hAnsi="Times New Roman" w:cs="Times New Roman"/>
          <w:sz w:val="24"/>
          <w:szCs w:val="24"/>
        </w:rPr>
        <w:t>and use information.</w:t>
      </w:r>
    </w:p>
    <w:p w:rsidR="00061939" w:rsidRPr="00E34189" w:rsidRDefault="00061939" w:rsidP="00061939">
      <w:pPr>
        <w:autoSpaceDE w:val="0"/>
        <w:autoSpaceDN w:val="0"/>
        <w:adjustRightInd w:val="0"/>
        <w:spacing w:after="0" w:line="240" w:lineRule="auto"/>
        <w:rPr>
          <w:rFonts w:ascii="Times New Roman" w:hAnsi="Times New Roman" w:cs="Times New Roman"/>
          <w:sz w:val="24"/>
          <w:szCs w:val="24"/>
        </w:rPr>
      </w:pPr>
      <w:r w:rsidRPr="00E34189">
        <w:rPr>
          <w:rFonts w:ascii="Times New Roman" w:hAnsi="Times New Roman" w:cs="Times New Roman"/>
          <w:sz w:val="24"/>
          <w:szCs w:val="24"/>
        </w:rPr>
        <w:t>a. Plan strategies to guide inquiry</w:t>
      </w:r>
    </w:p>
    <w:p w:rsidR="00061939" w:rsidRPr="00E34189" w:rsidRDefault="00061939" w:rsidP="00061939">
      <w:pPr>
        <w:autoSpaceDE w:val="0"/>
        <w:autoSpaceDN w:val="0"/>
        <w:adjustRightInd w:val="0"/>
        <w:spacing w:after="0" w:line="240" w:lineRule="auto"/>
        <w:rPr>
          <w:rFonts w:ascii="Times New Roman" w:hAnsi="Times New Roman" w:cs="Times New Roman"/>
          <w:sz w:val="24"/>
          <w:szCs w:val="24"/>
        </w:rPr>
      </w:pPr>
      <w:r w:rsidRPr="00E34189">
        <w:rPr>
          <w:rFonts w:ascii="Times New Roman" w:hAnsi="Times New Roman" w:cs="Times New Roman"/>
          <w:sz w:val="24"/>
          <w:szCs w:val="24"/>
        </w:rPr>
        <w:t>b. Locate, organize, analyze, evaluate, synthesize,</w:t>
      </w:r>
      <w:r>
        <w:rPr>
          <w:rFonts w:ascii="Times New Roman" w:hAnsi="Times New Roman" w:cs="Times New Roman"/>
          <w:sz w:val="24"/>
          <w:szCs w:val="24"/>
        </w:rPr>
        <w:t xml:space="preserve"> </w:t>
      </w:r>
      <w:r w:rsidRPr="00E34189">
        <w:rPr>
          <w:rFonts w:ascii="Times New Roman" w:hAnsi="Times New Roman" w:cs="Times New Roman"/>
          <w:sz w:val="24"/>
          <w:szCs w:val="24"/>
        </w:rPr>
        <w:t>and ethically use information from a variety of</w:t>
      </w:r>
      <w:r>
        <w:rPr>
          <w:rFonts w:ascii="Times New Roman" w:hAnsi="Times New Roman" w:cs="Times New Roman"/>
          <w:sz w:val="24"/>
          <w:szCs w:val="24"/>
        </w:rPr>
        <w:t xml:space="preserve"> </w:t>
      </w:r>
      <w:r w:rsidRPr="00E34189">
        <w:rPr>
          <w:rFonts w:ascii="Times New Roman" w:hAnsi="Times New Roman" w:cs="Times New Roman"/>
          <w:sz w:val="24"/>
          <w:szCs w:val="24"/>
        </w:rPr>
        <w:t>sources and media</w:t>
      </w:r>
    </w:p>
    <w:p w:rsidR="00061939" w:rsidRPr="00E34189" w:rsidRDefault="00061939" w:rsidP="00061939">
      <w:pPr>
        <w:autoSpaceDE w:val="0"/>
        <w:autoSpaceDN w:val="0"/>
        <w:adjustRightInd w:val="0"/>
        <w:spacing w:after="0" w:line="240" w:lineRule="auto"/>
        <w:rPr>
          <w:rFonts w:ascii="Times New Roman" w:hAnsi="Times New Roman" w:cs="Times New Roman"/>
          <w:sz w:val="24"/>
          <w:szCs w:val="24"/>
        </w:rPr>
      </w:pPr>
      <w:r w:rsidRPr="00E34189">
        <w:rPr>
          <w:rFonts w:ascii="Times New Roman" w:hAnsi="Times New Roman" w:cs="Times New Roman"/>
          <w:sz w:val="24"/>
          <w:szCs w:val="24"/>
        </w:rPr>
        <w:t>c. Evaluate and select information sources and digital</w:t>
      </w:r>
      <w:r>
        <w:rPr>
          <w:rFonts w:ascii="Times New Roman" w:hAnsi="Times New Roman" w:cs="Times New Roman"/>
          <w:sz w:val="24"/>
          <w:szCs w:val="24"/>
        </w:rPr>
        <w:t xml:space="preserve"> </w:t>
      </w:r>
      <w:r w:rsidRPr="00E34189">
        <w:rPr>
          <w:rFonts w:ascii="Times New Roman" w:hAnsi="Times New Roman" w:cs="Times New Roman"/>
          <w:sz w:val="24"/>
          <w:szCs w:val="24"/>
        </w:rPr>
        <w:t xml:space="preserve">tools </w:t>
      </w:r>
      <w:r>
        <w:rPr>
          <w:rFonts w:ascii="Times New Roman" w:hAnsi="Times New Roman" w:cs="Times New Roman"/>
          <w:sz w:val="24"/>
          <w:szCs w:val="24"/>
        </w:rPr>
        <w:t xml:space="preserve">based on the appropriateness to </w:t>
      </w:r>
      <w:r w:rsidRPr="00E34189">
        <w:rPr>
          <w:rFonts w:ascii="Times New Roman" w:hAnsi="Times New Roman" w:cs="Times New Roman"/>
          <w:sz w:val="24"/>
          <w:szCs w:val="24"/>
        </w:rPr>
        <w:t>specific tasks</w:t>
      </w:r>
    </w:p>
    <w:p w:rsidR="00061939" w:rsidRPr="00E34189" w:rsidRDefault="00061939" w:rsidP="00061939">
      <w:pPr>
        <w:autoSpaceDE w:val="0"/>
        <w:autoSpaceDN w:val="0"/>
        <w:adjustRightInd w:val="0"/>
        <w:spacing w:after="0" w:line="240" w:lineRule="auto"/>
        <w:rPr>
          <w:rFonts w:ascii="Times New Roman" w:hAnsi="Times New Roman" w:cs="Times New Roman"/>
          <w:sz w:val="24"/>
          <w:szCs w:val="24"/>
        </w:rPr>
      </w:pPr>
      <w:r w:rsidRPr="00E34189">
        <w:rPr>
          <w:rFonts w:ascii="Times New Roman" w:hAnsi="Times New Roman" w:cs="Times New Roman"/>
          <w:sz w:val="24"/>
          <w:szCs w:val="24"/>
        </w:rPr>
        <w:t>d. Process data and report results</w:t>
      </w:r>
    </w:p>
    <w:p w:rsidR="00061939" w:rsidRPr="00E34189" w:rsidRDefault="00061939" w:rsidP="00061939">
      <w:pPr>
        <w:autoSpaceDE w:val="0"/>
        <w:autoSpaceDN w:val="0"/>
        <w:adjustRightInd w:val="0"/>
        <w:spacing w:after="0" w:line="240" w:lineRule="auto"/>
        <w:rPr>
          <w:rFonts w:ascii="Times New Roman" w:hAnsi="Times New Roman" w:cs="Times New Roman"/>
          <w:sz w:val="24"/>
          <w:szCs w:val="24"/>
        </w:rPr>
      </w:pPr>
    </w:p>
    <w:p w:rsidR="00061939" w:rsidRPr="00E34189" w:rsidRDefault="00061939" w:rsidP="00061939">
      <w:pPr>
        <w:autoSpaceDE w:val="0"/>
        <w:autoSpaceDN w:val="0"/>
        <w:adjustRightInd w:val="0"/>
        <w:spacing w:after="0" w:line="240" w:lineRule="auto"/>
        <w:rPr>
          <w:rFonts w:ascii="Times New Roman" w:hAnsi="Times New Roman" w:cs="Times New Roman"/>
          <w:sz w:val="24"/>
          <w:szCs w:val="24"/>
        </w:rPr>
      </w:pPr>
      <w:r w:rsidRPr="00E34189">
        <w:rPr>
          <w:rFonts w:ascii="Times New Roman" w:hAnsi="Times New Roman" w:cs="Times New Roman"/>
          <w:sz w:val="24"/>
          <w:szCs w:val="24"/>
        </w:rPr>
        <w:t>4. Critical Thinking, Problem Solving,</w:t>
      </w:r>
      <w:r>
        <w:rPr>
          <w:rFonts w:ascii="Times New Roman" w:hAnsi="Times New Roman" w:cs="Times New Roman"/>
          <w:sz w:val="24"/>
          <w:szCs w:val="24"/>
        </w:rPr>
        <w:t xml:space="preserve"> </w:t>
      </w:r>
      <w:r w:rsidRPr="00E34189">
        <w:rPr>
          <w:rFonts w:ascii="Times New Roman" w:hAnsi="Times New Roman" w:cs="Times New Roman"/>
          <w:sz w:val="24"/>
          <w:szCs w:val="24"/>
        </w:rPr>
        <w:t>and Decision Making</w:t>
      </w:r>
    </w:p>
    <w:p w:rsidR="00061939" w:rsidRPr="00E34189" w:rsidRDefault="00061939" w:rsidP="00061939">
      <w:pPr>
        <w:autoSpaceDE w:val="0"/>
        <w:autoSpaceDN w:val="0"/>
        <w:adjustRightInd w:val="0"/>
        <w:spacing w:after="0" w:line="240" w:lineRule="auto"/>
        <w:rPr>
          <w:rFonts w:ascii="Times New Roman" w:hAnsi="Times New Roman" w:cs="Times New Roman"/>
          <w:sz w:val="24"/>
          <w:szCs w:val="24"/>
        </w:rPr>
      </w:pPr>
      <w:r w:rsidRPr="00E34189">
        <w:rPr>
          <w:rFonts w:ascii="Times New Roman" w:hAnsi="Times New Roman" w:cs="Times New Roman"/>
          <w:sz w:val="24"/>
          <w:szCs w:val="24"/>
        </w:rPr>
        <w:t>Students use critical thinking skills to plan and</w:t>
      </w:r>
      <w:r>
        <w:rPr>
          <w:rFonts w:ascii="Times New Roman" w:hAnsi="Times New Roman" w:cs="Times New Roman"/>
          <w:sz w:val="24"/>
          <w:szCs w:val="24"/>
        </w:rPr>
        <w:t xml:space="preserve"> </w:t>
      </w:r>
      <w:r w:rsidRPr="00E34189">
        <w:rPr>
          <w:rFonts w:ascii="Times New Roman" w:hAnsi="Times New Roman" w:cs="Times New Roman"/>
          <w:sz w:val="24"/>
          <w:szCs w:val="24"/>
        </w:rPr>
        <w:t>conduct r</w:t>
      </w:r>
      <w:r>
        <w:rPr>
          <w:rFonts w:ascii="Times New Roman" w:hAnsi="Times New Roman" w:cs="Times New Roman"/>
          <w:sz w:val="24"/>
          <w:szCs w:val="24"/>
        </w:rPr>
        <w:t xml:space="preserve">esearch, manage projects, solve </w:t>
      </w:r>
      <w:r w:rsidRPr="00E34189">
        <w:rPr>
          <w:rFonts w:ascii="Times New Roman" w:hAnsi="Times New Roman" w:cs="Times New Roman"/>
          <w:sz w:val="24"/>
          <w:szCs w:val="24"/>
        </w:rPr>
        <w:t>problems,</w:t>
      </w:r>
      <w:r>
        <w:rPr>
          <w:rFonts w:ascii="Times New Roman" w:hAnsi="Times New Roman" w:cs="Times New Roman"/>
          <w:sz w:val="24"/>
          <w:szCs w:val="24"/>
        </w:rPr>
        <w:t xml:space="preserve"> </w:t>
      </w:r>
      <w:r w:rsidRPr="00E34189">
        <w:rPr>
          <w:rFonts w:ascii="Times New Roman" w:hAnsi="Times New Roman" w:cs="Times New Roman"/>
          <w:sz w:val="24"/>
          <w:szCs w:val="24"/>
        </w:rPr>
        <w:t>and make informed decisions using appropriate</w:t>
      </w:r>
      <w:r>
        <w:rPr>
          <w:rFonts w:ascii="Times New Roman" w:hAnsi="Times New Roman" w:cs="Times New Roman"/>
          <w:sz w:val="24"/>
          <w:szCs w:val="24"/>
        </w:rPr>
        <w:t xml:space="preserve"> </w:t>
      </w:r>
      <w:r w:rsidRPr="00E34189">
        <w:rPr>
          <w:rFonts w:ascii="Times New Roman" w:hAnsi="Times New Roman" w:cs="Times New Roman"/>
          <w:sz w:val="24"/>
          <w:szCs w:val="24"/>
        </w:rPr>
        <w:t>digital tools and resources.</w:t>
      </w:r>
    </w:p>
    <w:p w:rsidR="00061939" w:rsidRDefault="00061939" w:rsidP="001E47BA">
      <w:pPr>
        <w:autoSpaceDE w:val="0"/>
        <w:autoSpaceDN w:val="0"/>
        <w:adjustRightInd w:val="0"/>
        <w:spacing w:after="0" w:line="360" w:lineRule="auto"/>
        <w:rPr>
          <w:rFonts w:ascii="Times New Roman" w:hAnsi="Times New Roman" w:cs="Times New Roman"/>
          <w:sz w:val="24"/>
          <w:szCs w:val="24"/>
        </w:rPr>
      </w:pPr>
    </w:p>
    <w:p w:rsidR="00061939" w:rsidRDefault="00061939" w:rsidP="001E47BA">
      <w:pPr>
        <w:autoSpaceDE w:val="0"/>
        <w:autoSpaceDN w:val="0"/>
        <w:adjustRightInd w:val="0"/>
        <w:spacing w:after="0" w:line="360" w:lineRule="auto"/>
        <w:rPr>
          <w:rFonts w:ascii="Times New Roman" w:hAnsi="Times New Roman" w:cs="Times New Roman"/>
          <w:sz w:val="24"/>
          <w:szCs w:val="24"/>
        </w:rPr>
      </w:pPr>
    </w:p>
    <w:p w:rsidR="00866B11" w:rsidRPr="00866B11" w:rsidRDefault="00866B11" w:rsidP="001E47BA">
      <w:pPr>
        <w:autoSpaceDE w:val="0"/>
        <w:autoSpaceDN w:val="0"/>
        <w:adjustRightInd w:val="0"/>
        <w:spacing w:after="0" w:line="360" w:lineRule="auto"/>
        <w:rPr>
          <w:rFonts w:ascii="Times New Roman" w:eastAsia="Times" w:hAnsi="Times New Roman" w:cs="Times New Roman"/>
          <w:b/>
          <w:sz w:val="28"/>
          <w:szCs w:val="28"/>
        </w:rPr>
      </w:pPr>
      <w:r w:rsidRPr="00866B11">
        <w:rPr>
          <w:rFonts w:ascii="Times New Roman" w:eastAsia="Times" w:hAnsi="Times New Roman" w:cs="Times New Roman"/>
          <w:b/>
          <w:sz w:val="28"/>
          <w:szCs w:val="28"/>
        </w:rPr>
        <w:t>Student Prior Knowledge:</w:t>
      </w:r>
    </w:p>
    <w:p w:rsidR="00866B11" w:rsidRPr="00866B11" w:rsidRDefault="00866B11" w:rsidP="001E47BA">
      <w:pPr>
        <w:autoSpaceDE w:val="0"/>
        <w:autoSpaceDN w:val="0"/>
        <w:adjustRightInd w:val="0"/>
        <w:spacing w:after="0" w:line="360" w:lineRule="auto"/>
        <w:rPr>
          <w:rFonts w:ascii="Times New Roman" w:eastAsia="Times" w:hAnsi="Times New Roman" w:cs="Times New Roman"/>
          <w:sz w:val="24"/>
          <w:szCs w:val="24"/>
        </w:rPr>
      </w:pPr>
    </w:p>
    <w:p w:rsidR="00866B11" w:rsidRPr="00866B11" w:rsidRDefault="00061939" w:rsidP="001E47BA">
      <w:pPr>
        <w:autoSpaceDE w:val="0"/>
        <w:autoSpaceDN w:val="0"/>
        <w:adjustRightInd w:val="0"/>
        <w:spacing w:after="0" w:line="360" w:lineRule="auto"/>
        <w:rPr>
          <w:rFonts w:ascii="Times New Roman" w:eastAsia="Times" w:hAnsi="Times New Roman" w:cs="Times New Roman"/>
          <w:sz w:val="24"/>
          <w:szCs w:val="24"/>
        </w:rPr>
      </w:pPr>
      <w:r>
        <w:rPr>
          <w:rFonts w:ascii="Times New Roman" w:eastAsia="Times" w:hAnsi="Times New Roman" w:cs="Times New Roman"/>
          <w:sz w:val="24"/>
          <w:szCs w:val="24"/>
        </w:rPr>
        <w:t>Prior to this lesson and at the beginning of this unit,</w:t>
      </w:r>
      <w:r w:rsidR="00866B11" w:rsidRPr="00866B11">
        <w:rPr>
          <w:rFonts w:ascii="Times New Roman" w:eastAsia="Times" w:hAnsi="Times New Roman" w:cs="Times New Roman"/>
          <w:sz w:val="24"/>
          <w:szCs w:val="24"/>
        </w:rPr>
        <w:t xml:space="preserve"> students will be pre-assessed on light</w:t>
      </w:r>
      <w:r>
        <w:rPr>
          <w:rFonts w:ascii="Times New Roman" w:eastAsia="Times" w:hAnsi="Times New Roman" w:cs="Times New Roman"/>
          <w:sz w:val="24"/>
          <w:szCs w:val="24"/>
        </w:rPr>
        <w:t xml:space="preserve"> and sound as forms of energy.  For this particular lesson, student prior knowledge will be assessed through the use of a KWL chart at the beginning of this lesson.  Each individual student will be given a piece of paper with a KWL chart on it.  Students will write what they know about shadows, and what they want to know about shadows.  At the conclusion of the lesson, students will write what they learned about shadows.  Students will be prepared to meet the objectives and benchmarks of this lesson after the successful completion of the first two learning activities in this unit.  Students will have knowledge about light as a form of energy.  They will already know that light travels in a straight line.  </w:t>
      </w:r>
    </w:p>
    <w:p w:rsidR="00061939" w:rsidRDefault="00061939" w:rsidP="00267CFC">
      <w:pPr>
        <w:keepNext/>
        <w:spacing w:after="0" w:line="360" w:lineRule="auto"/>
        <w:outlineLvl w:val="0"/>
        <w:rPr>
          <w:rFonts w:ascii="Times New Roman" w:eastAsia="Times" w:hAnsi="Times New Roman" w:cs="Times New Roman"/>
          <w:sz w:val="24"/>
          <w:szCs w:val="24"/>
        </w:rPr>
      </w:pPr>
    </w:p>
    <w:p w:rsidR="00866B11" w:rsidRDefault="00866B11" w:rsidP="00267CFC">
      <w:pPr>
        <w:keepNext/>
        <w:spacing w:after="0" w:line="360" w:lineRule="auto"/>
        <w:outlineLvl w:val="0"/>
        <w:rPr>
          <w:rFonts w:ascii="Times New Roman" w:eastAsia="Times" w:hAnsi="Times New Roman" w:cs="Times New Roman"/>
          <w:sz w:val="24"/>
          <w:szCs w:val="24"/>
        </w:rPr>
      </w:pPr>
      <w:r w:rsidRPr="00866B11">
        <w:rPr>
          <w:rFonts w:ascii="Times New Roman" w:eastAsia="Times" w:hAnsi="Times New Roman" w:cs="Times New Roman"/>
          <w:b/>
          <w:sz w:val="28"/>
          <w:szCs w:val="28"/>
        </w:rPr>
        <w:t>Content Knowledge:</w:t>
      </w:r>
      <w:r w:rsidRPr="00866B11">
        <w:rPr>
          <w:rFonts w:ascii="Times New Roman" w:eastAsia="Times" w:hAnsi="Times New Roman" w:cs="Times New Roman"/>
          <w:b/>
          <w:sz w:val="24"/>
          <w:szCs w:val="24"/>
        </w:rPr>
        <w:t xml:space="preserve"> </w:t>
      </w:r>
      <w:r>
        <w:rPr>
          <w:rFonts w:ascii="Times New Roman" w:eastAsia="Times" w:hAnsi="Times New Roman" w:cs="Times New Roman"/>
          <w:sz w:val="24"/>
          <w:szCs w:val="24"/>
        </w:rPr>
        <w:t>Light and Shadows</w:t>
      </w:r>
    </w:p>
    <w:p w:rsidR="00267CFC" w:rsidRPr="00866B11" w:rsidRDefault="00267CFC" w:rsidP="00267CFC">
      <w:pPr>
        <w:keepNext/>
        <w:spacing w:after="0" w:line="360" w:lineRule="auto"/>
        <w:outlineLvl w:val="0"/>
        <w:rPr>
          <w:rFonts w:ascii="Times New Roman" w:eastAsia="Times" w:hAnsi="Times New Roman" w:cs="Times New Roman"/>
          <w:sz w:val="24"/>
          <w:szCs w:val="24"/>
        </w:rPr>
      </w:pPr>
    </w:p>
    <w:p w:rsidR="00866B11" w:rsidRPr="00866B11" w:rsidRDefault="00866B11" w:rsidP="00267CFC">
      <w:pPr>
        <w:spacing w:line="360" w:lineRule="auto"/>
        <w:rPr>
          <w:rFonts w:ascii="Times New Roman" w:eastAsia="Times" w:hAnsi="Times New Roman" w:cs="Times New Roman"/>
          <w:sz w:val="24"/>
          <w:szCs w:val="24"/>
        </w:rPr>
      </w:pPr>
      <w:r w:rsidRPr="00866B11">
        <w:rPr>
          <w:rFonts w:ascii="Times New Roman" w:eastAsia="Times" w:hAnsi="Times New Roman" w:cs="Times New Roman"/>
          <w:sz w:val="24"/>
          <w:szCs w:val="24"/>
        </w:rPr>
        <w:t>For this lesson, teachers will n</w:t>
      </w:r>
      <w:r w:rsidR="00AF476A">
        <w:rPr>
          <w:rFonts w:ascii="Times New Roman" w:eastAsia="Times" w:hAnsi="Times New Roman" w:cs="Times New Roman"/>
          <w:sz w:val="24"/>
          <w:szCs w:val="24"/>
        </w:rPr>
        <w:t xml:space="preserve">eed knowledge on light </w:t>
      </w:r>
      <w:r w:rsidRPr="00866B11">
        <w:rPr>
          <w:rFonts w:ascii="Times New Roman" w:eastAsia="Times" w:hAnsi="Times New Roman" w:cs="Times New Roman"/>
          <w:sz w:val="24"/>
          <w:szCs w:val="24"/>
        </w:rPr>
        <w:t>as</w:t>
      </w:r>
      <w:r w:rsidR="00AF476A">
        <w:rPr>
          <w:rFonts w:ascii="Times New Roman" w:eastAsia="Times" w:hAnsi="Times New Roman" w:cs="Times New Roman"/>
          <w:sz w:val="24"/>
          <w:szCs w:val="24"/>
        </w:rPr>
        <w:t xml:space="preserve"> a form </w:t>
      </w:r>
      <w:r w:rsidRPr="00866B11">
        <w:rPr>
          <w:rFonts w:ascii="Times New Roman" w:eastAsia="Times" w:hAnsi="Times New Roman" w:cs="Times New Roman"/>
          <w:sz w:val="24"/>
          <w:szCs w:val="24"/>
        </w:rPr>
        <w:t xml:space="preserve">of energy.   Teacher content knowledge for this lesson includes </w:t>
      </w:r>
      <w:r w:rsidR="00AF476A">
        <w:rPr>
          <w:rFonts w:ascii="Times New Roman" w:eastAsia="Times" w:hAnsi="Times New Roman" w:cs="Times New Roman"/>
          <w:sz w:val="24"/>
          <w:szCs w:val="24"/>
        </w:rPr>
        <w:t>knowledge about the proprieties of shadows.</w:t>
      </w:r>
      <w:r w:rsidR="00597C55">
        <w:rPr>
          <w:rFonts w:ascii="Times New Roman" w:eastAsia="Times" w:hAnsi="Times New Roman" w:cs="Times New Roman"/>
          <w:sz w:val="24"/>
          <w:szCs w:val="24"/>
        </w:rPr>
        <w:t xml:space="preserve">  Teachers will need to know that shadows are cast on a surface when an opaque object intercepts rays from a </w:t>
      </w:r>
      <w:r w:rsidR="00597C55">
        <w:rPr>
          <w:rFonts w:ascii="Times New Roman" w:eastAsia="Times" w:hAnsi="Times New Roman" w:cs="Times New Roman"/>
          <w:sz w:val="24"/>
          <w:szCs w:val="24"/>
        </w:rPr>
        <w:lastRenderedPageBreak/>
        <w:t>light source.  Shadows are an area of darkness</w:t>
      </w:r>
      <w:r w:rsidR="00E96E2D">
        <w:rPr>
          <w:rFonts w:ascii="Times New Roman" w:eastAsia="Times" w:hAnsi="Times New Roman" w:cs="Times New Roman"/>
          <w:sz w:val="24"/>
          <w:szCs w:val="24"/>
        </w:rPr>
        <w:t xml:space="preserve"> from light being blocked by an object.  Teachers should also have content knowledge of the sun as related to shadows.  They should know that the sun produces light rays which strike the earth in nearly all directions.  As the earth rotates, the angle of the light rays change, producing shadows of different lengths and directions depending on the time of the day.  </w:t>
      </w:r>
      <w:r w:rsidR="00AF476A">
        <w:rPr>
          <w:rFonts w:ascii="Times New Roman" w:eastAsia="Times" w:hAnsi="Times New Roman" w:cs="Times New Roman"/>
          <w:sz w:val="24"/>
          <w:szCs w:val="24"/>
        </w:rPr>
        <w:t xml:space="preserve">  </w:t>
      </w:r>
    </w:p>
    <w:p w:rsidR="00866B11" w:rsidRPr="00866B11" w:rsidRDefault="00866B11" w:rsidP="00267CFC">
      <w:pPr>
        <w:spacing w:line="360" w:lineRule="auto"/>
        <w:rPr>
          <w:rFonts w:ascii="Times New Roman" w:eastAsia="Times" w:hAnsi="Times New Roman" w:cs="Times New Roman"/>
          <w:sz w:val="24"/>
          <w:szCs w:val="24"/>
        </w:rPr>
      </w:pPr>
      <w:r w:rsidRPr="00866B11">
        <w:rPr>
          <w:rFonts w:ascii="Times New Roman" w:eastAsia="Times" w:hAnsi="Times New Roman" w:cs="Times New Roman"/>
          <w:sz w:val="24"/>
          <w:szCs w:val="24"/>
        </w:rPr>
        <w:t>I personally possess all content knowledge necessary to lead this lesson with students.  My content knowledge has been obtained through study through science units of light and sound in college, studying benchmarks and content expectations, reading scien</w:t>
      </w:r>
      <w:r w:rsidR="00597C55">
        <w:rPr>
          <w:rFonts w:ascii="Times New Roman" w:eastAsia="Times" w:hAnsi="Times New Roman" w:cs="Times New Roman"/>
          <w:sz w:val="24"/>
          <w:szCs w:val="24"/>
        </w:rPr>
        <w:t>ce text books on light and shadows</w:t>
      </w:r>
      <w:r w:rsidRPr="00866B11">
        <w:rPr>
          <w:rFonts w:ascii="Times New Roman" w:eastAsia="Times" w:hAnsi="Times New Roman" w:cs="Times New Roman"/>
          <w:sz w:val="24"/>
          <w:szCs w:val="24"/>
        </w:rPr>
        <w:t>, and through experi</w:t>
      </w:r>
      <w:r w:rsidR="00597C55">
        <w:rPr>
          <w:rFonts w:ascii="Times New Roman" w:eastAsia="Times" w:hAnsi="Times New Roman" w:cs="Times New Roman"/>
          <w:sz w:val="24"/>
          <w:szCs w:val="24"/>
        </w:rPr>
        <w:t>ences teaching shadow content</w:t>
      </w:r>
      <w:r w:rsidRPr="00866B11">
        <w:rPr>
          <w:rFonts w:ascii="Times New Roman" w:eastAsia="Times" w:hAnsi="Times New Roman" w:cs="Times New Roman"/>
          <w:sz w:val="24"/>
          <w:szCs w:val="24"/>
        </w:rPr>
        <w:t xml:space="preserve"> in the past</w:t>
      </w:r>
      <w:r w:rsidR="00597C55">
        <w:rPr>
          <w:rFonts w:ascii="Times New Roman" w:eastAsia="Times" w:hAnsi="Times New Roman" w:cs="Times New Roman"/>
          <w:sz w:val="24"/>
          <w:szCs w:val="24"/>
        </w:rPr>
        <w:t xml:space="preserve"> to students at this age</w:t>
      </w:r>
      <w:r w:rsidRPr="00866B11">
        <w:rPr>
          <w:rFonts w:ascii="Times New Roman" w:eastAsia="Times" w:hAnsi="Times New Roman" w:cs="Times New Roman"/>
          <w:sz w:val="24"/>
          <w:szCs w:val="24"/>
        </w:rPr>
        <w:t xml:space="preserve">. </w:t>
      </w:r>
    </w:p>
    <w:p w:rsidR="00866B11" w:rsidRPr="00866B11" w:rsidRDefault="00866B11" w:rsidP="001E47BA">
      <w:pPr>
        <w:spacing w:line="360" w:lineRule="auto"/>
        <w:rPr>
          <w:rFonts w:ascii="Times New Roman" w:eastAsia="Times" w:hAnsi="Times New Roman" w:cs="Times New Roman"/>
          <w:b/>
          <w:sz w:val="24"/>
          <w:szCs w:val="24"/>
        </w:rPr>
      </w:pPr>
    </w:p>
    <w:p w:rsidR="00866B11" w:rsidRPr="00866B11" w:rsidRDefault="00866B11" w:rsidP="001E47BA">
      <w:pPr>
        <w:spacing w:line="360" w:lineRule="auto"/>
        <w:rPr>
          <w:rFonts w:ascii="Times New Roman" w:eastAsia="Times" w:hAnsi="Times New Roman" w:cs="Times New Roman"/>
          <w:sz w:val="24"/>
          <w:szCs w:val="24"/>
        </w:rPr>
      </w:pPr>
      <w:r w:rsidRPr="00866B11">
        <w:rPr>
          <w:rFonts w:ascii="Times New Roman" w:eastAsia="Times" w:hAnsi="Times New Roman" w:cs="Times New Roman"/>
          <w:b/>
          <w:sz w:val="28"/>
          <w:szCs w:val="28"/>
        </w:rPr>
        <w:t>Pedagogical Knowledge:</w:t>
      </w:r>
      <w:r w:rsidRPr="00866B11">
        <w:rPr>
          <w:rFonts w:ascii="Times New Roman" w:eastAsia="Times" w:hAnsi="Times New Roman" w:cs="Times New Roman"/>
          <w:b/>
          <w:sz w:val="24"/>
          <w:szCs w:val="24"/>
        </w:rPr>
        <w:t xml:space="preserve"> </w:t>
      </w:r>
      <w:r w:rsidRPr="00866B11">
        <w:rPr>
          <w:rFonts w:ascii="Times New Roman" w:eastAsia="Times" w:hAnsi="Times New Roman" w:cs="Times New Roman"/>
          <w:sz w:val="24"/>
          <w:szCs w:val="24"/>
        </w:rPr>
        <w:t>Inquiry method to teaching science</w:t>
      </w:r>
    </w:p>
    <w:p w:rsidR="00866B11" w:rsidRPr="00866B11" w:rsidRDefault="00866B11" w:rsidP="001E47BA">
      <w:pPr>
        <w:spacing w:line="360" w:lineRule="auto"/>
        <w:rPr>
          <w:rFonts w:ascii="Times New Roman" w:eastAsia="Times" w:hAnsi="Times New Roman" w:cs="Times New Roman"/>
          <w:sz w:val="24"/>
          <w:szCs w:val="24"/>
        </w:rPr>
      </w:pPr>
      <w:r w:rsidRPr="00866B11">
        <w:rPr>
          <w:rFonts w:ascii="Times New Roman" w:eastAsia="Times" w:hAnsi="Times New Roman" w:cs="Times New Roman"/>
          <w:sz w:val="24"/>
          <w:szCs w:val="24"/>
        </w:rPr>
        <w:t>This lesson will use an adapted form of the inquiry method for teaching science following a “Five E” model of inquiry teaching.  Students will be guided to explore and construct new learning through a guided exploration.  The method of inquiry for this lesson will follow this format:</w:t>
      </w:r>
    </w:p>
    <w:p w:rsidR="00866B11" w:rsidRPr="00866B11" w:rsidRDefault="00866B11" w:rsidP="001E47BA">
      <w:pPr>
        <w:spacing w:line="360" w:lineRule="auto"/>
        <w:rPr>
          <w:rFonts w:ascii="Times New Roman" w:eastAsia="Times" w:hAnsi="Times New Roman" w:cs="Times New Roman"/>
          <w:sz w:val="24"/>
          <w:szCs w:val="24"/>
        </w:rPr>
      </w:pPr>
      <w:r w:rsidRPr="0029312E">
        <w:rPr>
          <w:rFonts w:ascii="Times New Roman" w:eastAsia="Times" w:hAnsi="Times New Roman" w:cs="Times New Roman"/>
          <w:sz w:val="24"/>
          <w:szCs w:val="24"/>
          <w:u w:val="single"/>
        </w:rPr>
        <w:t>Engage:</w:t>
      </w:r>
      <w:r w:rsidRPr="00866B11">
        <w:rPr>
          <w:rFonts w:ascii="Times New Roman" w:eastAsia="Times" w:hAnsi="Times New Roman" w:cs="Times New Roman"/>
          <w:sz w:val="24"/>
          <w:szCs w:val="24"/>
        </w:rPr>
        <w:t xml:space="preserve">  </w:t>
      </w:r>
      <w:r w:rsidR="00E96E2D">
        <w:rPr>
          <w:rFonts w:ascii="Times New Roman" w:eastAsia="Times" w:hAnsi="Times New Roman" w:cs="Times New Roman"/>
          <w:sz w:val="24"/>
          <w:szCs w:val="24"/>
        </w:rPr>
        <w:t>The engage portion of the activity will get students excit</w:t>
      </w:r>
      <w:r w:rsidR="008F2726">
        <w:rPr>
          <w:rFonts w:ascii="Times New Roman" w:eastAsia="Times" w:hAnsi="Times New Roman" w:cs="Times New Roman"/>
          <w:sz w:val="24"/>
          <w:szCs w:val="24"/>
        </w:rPr>
        <w:t>ed</w:t>
      </w:r>
      <w:r w:rsidR="00E96E2D">
        <w:rPr>
          <w:rFonts w:ascii="Times New Roman" w:eastAsia="Times" w:hAnsi="Times New Roman" w:cs="Times New Roman"/>
          <w:sz w:val="24"/>
          <w:szCs w:val="24"/>
        </w:rPr>
        <w:t xml:space="preserve"> and engaged in the study of shadows.  For this engage activity, the class</w:t>
      </w:r>
      <w:r w:rsidR="008F2726">
        <w:rPr>
          <w:rFonts w:ascii="Times New Roman" w:eastAsia="Times" w:hAnsi="Times New Roman" w:cs="Times New Roman"/>
          <w:sz w:val="24"/>
          <w:szCs w:val="24"/>
        </w:rPr>
        <w:t xml:space="preserve"> will</w:t>
      </w:r>
      <w:r w:rsidR="00E96E2D">
        <w:rPr>
          <w:rFonts w:ascii="Times New Roman" w:eastAsia="Times" w:hAnsi="Times New Roman" w:cs="Times New Roman"/>
          <w:sz w:val="24"/>
          <w:szCs w:val="24"/>
        </w:rPr>
        <w:t xml:space="preserve"> </w:t>
      </w:r>
      <w:r w:rsidR="0029312E">
        <w:rPr>
          <w:rFonts w:ascii="Times New Roman" w:eastAsia="Times" w:hAnsi="Times New Roman" w:cs="Times New Roman"/>
          <w:sz w:val="24"/>
          <w:szCs w:val="24"/>
        </w:rPr>
        <w:t>complete their KWL chart on shadows to assess student prior knowledge.  The class will then go outside to the school playground to look for shadows.  The teacher will guide the class during this exploration and foster questions and ideas about how the shadows are being formed.  After a short time outside the class will come back inside to being their exploration and investigations into shadows.</w:t>
      </w:r>
    </w:p>
    <w:p w:rsidR="00866B11" w:rsidRPr="00866B11" w:rsidRDefault="00866B11" w:rsidP="001E47BA">
      <w:pPr>
        <w:spacing w:line="360" w:lineRule="auto"/>
        <w:rPr>
          <w:rFonts w:ascii="Times New Roman" w:eastAsia="Times" w:hAnsi="Times New Roman" w:cs="Times New Roman"/>
          <w:sz w:val="24"/>
          <w:szCs w:val="24"/>
        </w:rPr>
      </w:pPr>
      <w:r w:rsidRPr="0029312E">
        <w:rPr>
          <w:rFonts w:ascii="Times New Roman" w:eastAsia="Times" w:hAnsi="Times New Roman" w:cs="Times New Roman"/>
          <w:sz w:val="24"/>
          <w:szCs w:val="24"/>
          <w:u w:val="single"/>
        </w:rPr>
        <w:t>Exploration:</w:t>
      </w:r>
      <w:r w:rsidRPr="00866B11">
        <w:rPr>
          <w:rFonts w:ascii="Times New Roman" w:eastAsia="Times" w:hAnsi="Times New Roman" w:cs="Times New Roman"/>
          <w:sz w:val="24"/>
          <w:szCs w:val="24"/>
        </w:rPr>
        <w:t xml:space="preserve"> </w:t>
      </w:r>
      <w:r w:rsidR="0029312E">
        <w:rPr>
          <w:rFonts w:ascii="Times New Roman" w:eastAsia="Times" w:hAnsi="Times New Roman" w:cs="Times New Roman"/>
          <w:sz w:val="24"/>
          <w:szCs w:val="24"/>
        </w:rPr>
        <w:t>Students will be challenged with an explo</w:t>
      </w:r>
      <w:r w:rsidR="008F2726">
        <w:rPr>
          <w:rFonts w:ascii="Times New Roman" w:eastAsia="Times" w:hAnsi="Times New Roman" w:cs="Times New Roman"/>
          <w:sz w:val="24"/>
          <w:szCs w:val="24"/>
        </w:rPr>
        <w:t>ration question that will guide</w:t>
      </w:r>
      <w:r w:rsidR="0029312E">
        <w:rPr>
          <w:rFonts w:ascii="Times New Roman" w:eastAsia="Times" w:hAnsi="Times New Roman" w:cs="Times New Roman"/>
          <w:sz w:val="24"/>
          <w:szCs w:val="24"/>
        </w:rPr>
        <w:t xml:space="preserve"> their experimentations.  The exploration question will guide students to create shadows using flashlights and the digital projector.  Students will be prompted with the question, “How can you create shadows in the classroom using the materials you have?  How can you change the sizes or shapes of the shadows you create?”  For this exploration, students will work in groups using the flashlights and projector, paper and pencils to create shadows and to manipulate the light sources they use to change the shadows they produce.  As groups design and complete their explorations, </w:t>
      </w:r>
      <w:r w:rsidR="0029312E">
        <w:rPr>
          <w:rFonts w:ascii="Times New Roman" w:eastAsia="Times" w:hAnsi="Times New Roman" w:cs="Times New Roman"/>
          <w:sz w:val="24"/>
          <w:szCs w:val="24"/>
        </w:rPr>
        <w:lastRenderedPageBreak/>
        <w:t xml:space="preserve">the teacher will invite two to three groups at a time to investigate the activity on the website: </w:t>
      </w:r>
      <w:hyperlink r:id="rId8" w:history="1">
        <w:r w:rsidR="0029312E" w:rsidRPr="00C4028C">
          <w:rPr>
            <w:rStyle w:val="Hyperlink"/>
            <w:rFonts w:ascii="Times New Roman" w:eastAsia="Times" w:hAnsi="Times New Roman" w:cs="Times New Roman"/>
            <w:sz w:val="24"/>
            <w:szCs w:val="24"/>
          </w:rPr>
          <w:t>www.bbc.co.uk/schools/scienceclips/ages/7_8/light_shadows_fs.shtml</w:t>
        </w:r>
      </w:hyperlink>
      <w:r w:rsidR="0029312E">
        <w:rPr>
          <w:rFonts w:ascii="Times New Roman" w:eastAsia="Times" w:hAnsi="Times New Roman" w:cs="Times New Roman"/>
          <w:sz w:val="24"/>
          <w:szCs w:val="24"/>
        </w:rPr>
        <w:t xml:space="preserve">.  The activity on the website flows well with the exploration with the light sources.  However, the website activity allows for students to work with models of objects and light sources that they cannot access physically in the classroom.     </w:t>
      </w:r>
    </w:p>
    <w:p w:rsidR="00DE783D" w:rsidRPr="007B57D0" w:rsidRDefault="00373FD3" w:rsidP="00267CFC">
      <w:pPr>
        <w:spacing w:line="360" w:lineRule="auto"/>
        <w:rPr>
          <w:rFonts w:ascii="Times New Roman" w:eastAsia="Times New Roman" w:hAnsi="Times New Roman" w:cs="Times New Roman"/>
          <w:bCs/>
          <w:sz w:val="24"/>
          <w:szCs w:val="24"/>
        </w:rPr>
      </w:pPr>
      <w:r w:rsidRPr="008F2726">
        <w:rPr>
          <w:rFonts w:ascii="Times New Roman" w:eastAsia="Times New Roman" w:hAnsi="Times New Roman" w:cs="Times New Roman"/>
          <w:bCs/>
          <w:sz w:val="24"/>
          <w:szCs w:val="24"/>
          <w:u w:val="single"/>
        </w:rPr>
        <w:t>Explain</w:t>
      </w:r>
      <w:r w:rsidR="00866B11" w:rsidRPr="008F2726">
        <w:rPr>
          <w:rFonts w:ascii="Times New Roman" w:eastAsia="Times New Roman" w:hAnsi="Times New Roman" w:cs="Times New Roman"/>
          <w:bCs/>
          <w:sz w:val="24"/>
          <w:szCs w:val="24"/>
          <w:u w:val="single"/>
        </w:rPr>
        <w:t>:</w:t>
      </w:r>
      <w:r w:rsidR="00866B11" w:rsidRPr="00866B11">
        <w:rPr>
          <w:rFonts w:ascii="Times New Roman" w:eastAsia="Times New Roman" w:hAnsi="Times New Roman" w:cs="Times New Roman"/>
          <w:bCs/>
          <w:sz w:val="24"/>
          <w:szCs w:val="24"/>
        </w:rPr>
        <w:t xml:space="preserve"> </w:t>
      </w:r>
      <w:r w:rsidR="0029312E">
        <w:rPr>
          <w:rFonts w:ascii="Times New Roman" w:eastAsia="Times New Roman" w:hAnsi="Times New Roman" w:cs="Times New Roman"/>
          <w:bCs/>
          <w:sz w:val="24"/>
          <w:szCs w:val="24"/>
        </w:rPr>
        <w:t xml:space="preserve">Students will begin the explanation portion of the lesson by sharing their findings in the exploration section.  Each group will present their answers and ideas to the exploration question by presenting their written reports and by </w:t>
      </w:r>
      <w:r w:rsidR="00DE783D">
        <w:rPr>
          <w:rFonts w:ascii="Times New Roman" w:eastAsia="Times New Roman" w:hAnsi="Times New Roman" w:cs="Times New Roman"/>
          <w:bCs/>
          <w:sz w:val="24"/>
          <w:szCs w:val="24"/>
        </w:rPr>
        <w:t>explanations</w:t>
      </w:r>
      <w:r w:rsidR="0029312E">
        <w:rPr>
          <w:rFonts w:ascii="Times New Roman" w:eastAsia="Times New Roman" w:hAnsi="Times New Roman" w:cs="Times New Roman"/>
          <w:bCs/>
          <w:sz w:val="24"/>
          <w:szCs w:val="24"/>
        </w:rPr>
        <w:t xml:space="preserve"> to the class as a class discussion.  The teacher will then guide the class through an explanation of the content of shadows.  The teacher will </w:t>
      </w:r>
      <w:r w:rsidR="00DE783D">
        <w:rPr>
          <w:rFonts w:ascii="Times New Roman" w:eastAsia="Times New Roman" w:hAnsi="Times New Roman" w:cs="Times New Roman"/>
          <w:bCs/>
          <w:sz w:val="24"/>
          <w:szCs w:val="24"/>
        </w:rPr>
        <w:t xml:space="preserve">lead students through the definition of shadows and explain how the angle of the light source can manipulate shadows.  The teacher will also show a brief video on brainpop.com to summarize their work and understanding of light and shadows.  The video on brainpop.com is titled, “light” and runs for 3 minutes.  The video will be projected using the digital projector. </w:t>
      </w:r>
    </w:p>
    <w:p w:rsidR="007B57D0" w:rsidRPr="00DE783D" w:rsidRDefault="00DE783D" w:rsidP="007B57D0">
      <w:pPr>
        <w:spacing w:line="36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u w:val="single"/>
        </w:rPr>
        <w:t>Extend and Apply:</w:t>
      </w:r>
      <w:r>
        <w:rPr>
          <w:rFonts w:ascii="Times New Roman" w:eastAsia="Times New Roman" w:hAnsi="Times New Roman" w:cs="Times New Roman"/>
          <w:bCs/>
          <w:sz w:val="24"/>
          <w:szCs w:val="24"/>
        </w:rPr>
        <w:t xml:space="preserve"> Students will extend their learning about shadows through reflection.  Students will reflect about their learning using the classroom science blog.  Each student will respond to the classroom science blog reflection question at home as part of their homework.  Students unable to respond at home will have time to do so in the classroom.  The reflection questions will be, “Where else have you seen shadows outside of school? How do shadows change during the day?” </w:t>
      </w:r>
    </w:p>
    <w:p w:rsidR="00DE783D" w:rsidRDefault="00DE783D" w:rsidP="00DE783D">
      <w:pPr>
        <w:spacing w:line="36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u w:val="single"/>
        </w:rPr>
        <w:t>Evaluate:</w:t>
      </w:r>
      <w:r>
        <w:rPr>
          <w:rFonts w:ascii="Times New Roman" w:eastAsia="Times New Roman" w:hAnsi="Times New Roman" w:cs="Times New Roman"/>
          <w:bCs/>
          <w:sz w:val="24"/>
          <w:szCs w:val="24"/>
        </w:rPr>
        <w:t xml:space="preserve">  Student learning will be evaluated through the completion of their KWL chart, the completion of their written explanation to the explore question, and their completion of their personal reflections submitted to the classroom science blog. </w:t>
      </w:r>
    </w:p>
    <w:p w:rsidR="0092761D" w:rsidRDefault="00866B11" w:rsidP="0092761D">
      <w:pPr>
        <w:spacing w:line="360" w:lineRule="auto"/>
        <w:rPr>
          <w:rFonts w:ascii="Times New Roman" w:eastAsia="Times" w:hAnsi="Times New Roman" w:cs="Times New Roman"/>
          <w:sz w:val="24"/>
          <w:szCs w:val="24"/>
        </w:rPr>
      </w:pPr>
      <w:r w:rsidRPr="00866B11">
        <w:rPr>
          <w:rFonts w:ascii="Times New Roman" w:eastAsia="Times" w:hAnsi="Times New Roman" w:cs="Times New Roman"/>
          <w:b/>
          <w:sz w:val="28"/>
          <w:szCs w:val="28"/>
        </w:rPr>
        <w:t>Technology Knowledge</w:t>
      </w:r>
      <w:r w:rsidR="00DE783D">
        <w:rPr>
          <w:rFonts w:ascii="Times New Roman" w:eastAsia="Times" w:hAnsi="Times New Roman" w:cs="Times New Roman"/>
          <w:b/>
          <w:sz w:val="28"/>
          <w:szCs w:val="28"/>
        </w:rPr>
        <w:t xml:space="preserve">: </w:t>
      </w:r>
      <w:r w:rsidR="008F2726">
        <w:rPr>
          <w:rFonts w:ascii="Times New Roman" w:eastAsia="Times" w:hAnsi="Times New Roman" w:cs="Times New Roman"/>
          <w:sz w:val="24"/>
          <w:szCs w:val="24"/>
        </w:rPr>
        <w:t>Computers with Internet</w:t>
      </w:r>
      <w:r w:rsidR="0092761D">
        <w:rPr>
          <w:rFonts w:ascii="Times New Roman" w:eastAsia="Times" w:hAnsi="Times New Roman" w:cs="Times New Roman"/>
          <w:sz w:val="24"/>
          <w:szCs w:val="24"/>
        </w:rPr>
        <w:t>, BBC</w:t>
      </w:r>
      <w:r w:rsidR="00DE783D" w:rsidRPr="00DE783D">
        <w:rPr>
          <w:rFonts w:ascii="Times New Roman" w:eastAsia="Times" w:hAnsi="Times New Roman" w:cs="Times New Roman"/>
          <w:sz w:val="24"/>
          <w:szCs w:val="24"/>
        </w:rPr>
        <w:t xml:space="preserve"> website, </w:t>
      </w:r>
      <w:r w:rsidR="008F2726">
        <w:rPr>
          <w:rFonts w:ascii="Times New Roman" w:eastAsia="Times" w:hAnsi="Times New Roman" w:cs="Times New Roman"/>
          <w:sz w:val="24"/>
          <w:szCs w:val="24"/>
        </w:rPr>
        <w:t xml:space="preserve">“BrainPop” </w:t>
      </w:r>
      <w:r w:rsidR="00DE783D" w:rsidRPr="00DE783D">
        <w:rPr>
          <w:rFonts w:ascii="Times New Roman" w:eastAsia="Times" w:hAnsi="Times New Roman" w:cs="Times New Roman"/>
          <w:sz w:val="24"/>
          <w:szCs w:val="24"/>
        </w:rPr>
        <w:t xml:space="preserve">website with “light” video, </w:t>
      </w:r>
      <w:r w:rsidR="007B57D0" w:rsidRPr="00DE783D">
        <w:rPr>
          <w:rFonts w:ascii="Times New Roman" w:eastAsia="Times" w:hAnsi="Times New Roman" w:cs="Times New Roman"/>
          <w:sz w:val="24"/>
          <w:szCs w:val="24"/>
        </w:rPr>
        <w:t xml:space="preserve">Classroom </w:t>
      </w:r>
      <w:r w:rsidR="00DE783D" w:rsidRPr="00DE783D">
        <w:rPr>
          <w:rFonts w:ascii="Times New Roman" w:eastAsia="Times" w:hAnsi="Times New Roman" w:cs="Times New Roman"/>
          <w:sz w:val="24"/>
          <w:szCs w:val="24"/>
        </w:rPr>
        <w:t xml:space="preserve">Science </w:t>
      </w:r>
      <w:r w:rsidR="007B57D0" w:rsidRPr="00DE783D">
        <w:rPr>
          <w:rFonts w:ascii="Times New Roman" w:eastAsia="Times" w:hAnsi="Times New Roman" w:cs="Times New Roman"/>
          <w:sz w:val="24"/>
          <w:szCs w:val="24"/>
        </w:rPr>
        <w:t>B</w:t>
      </w:r>
      <w:r w:rsidRPr="00DE783D">
        <w:rPr>
          <w:rFonts w:ascii="Times New Roman" w:eastAsia="Times" w:hAnsi="Times New Roman" w:cs="Times New Roman"/>
          <w:sz w:val="24"/>
          <w:szCs w:val="24"/>
        </w:rPr>
        <w:t>log</w:t>
      </w:r>
      <w:r w:rsidR="00DE783D" w:rsidRPr="00DE783D">
        <w:rPr>
          <w:rFonts w:ascii="Times New Roman" w:eastAsia="Times" w:hAnsi="Times New Roman" w:cs="Times New Roman"/>
          <w:sz w:val="24"/>
          <w:szCs w:val="24"/>
        </w:rPr>
        <w:t>, digital projector, flashlights.</w:t>
      </w:r>
    </w:p>
    <w:p w:rsidR="0092761D" w:rsidRDefault="00866B11" w:rsidP="0092761D">
      <w:pPr>
        <w:spacing w:line="360" w:lineRule="auto"/>
        <w:rPr>
          <w:rFonts w:ascii="Times New Roman" w:eastAsia="Times" w:hAnsi="Times New Roman" w:cs="Times New Roman"/>
          <w:sz w:val="24"/>
          <w:szCs w:val="24"/>
        </w:rPr>
      </w:pPr>
      <w:r w:rsidRPr="00866B11">
        <w:rPr>
          <w:rFonts w:ascii="Times New Roman" w:eastAsia="Times" w:hAnsi="Times New Roman" w:cs="Times New Roman"/>
          <w:sz w:val="24"/>
          <w:szCs w:val="24"/>
        </w:rPr>
        <w:t>Teachers also need knowledge of how to set up and run a classroom blog.  The classroom blog used for my classro</w:t>
      </w:r>
      <w:r w:rsidR="007B57D0">
        <w:rPr>
          <w:rFonts w:ascii="Times New Roman" w:eastAsia="Times" w:hAnsi="Times New Roman" w:cs="Times New Roman"/>
          <w:sz w:val="24"/>
          <w:szCs w:val="24"/>
        </w:rPr>
        <w:t>om blog is found on the website</w:t>
      </w:r>
      <w:r w:rsidRPr="00866B11">
        <w:rPr>
          <w:rFonts w:ascii="Times New Roman" w:eastAsia="Times" w:hAnsi="Times New Roman" w:cs="Times New Roman"/>
          <w:sz w:val="24"/>
          <w:szCs w:val="24"/>
        </w:rPr>
        <w:t xml:space="preserve">: </w:t>
      </w:r>
      <w:hyperlink r:id="rId9" w:history="1">
        <w:r w:rsidRPr="00866B11">
          <w:rPr>
            <w:rStyle w:val="Hyperlink"/>
            <w:rFonts w:ascii="Times New Roman" w:eastAsia="Times" w:hAnsi="Times New Roman" w:cs="Times New Roman"/>
            <w:sz w:val="24"/>
            <w:szCs w:val="24"/>
          </w:rPr>
          <w:t>http://edublogs.org</w:t>
        </w:r>
      </w:hyperlink>
      <w:r w:rsidRPr="00866B11">
        <w:rPr>
          <w:rFonts w:ascii="Times New Roman" w:eastAsia="Times" w:hAnsi="Times New Roman" w:cs="Times New Roman"/>
          <w:sz w:val="24"/>
          <w:szCs w:val="24"/>
        </w:rPr>
        <w:t xml:space="preserve">.  Teachers will also need to be able to troubleshoot basic computer and internet functions during the lesson.  The basic </w:t>
      </w:r>
      <w:r w:rsidRPr="00866B11">
        <w:rPr>
          <w:rFonts w:ascii="Times New Roman" w:eastAsia="Times" w:hAnsi="Times New Roman" w:cs="Times New Roman"/>
          <w:sz w:val="24"/>
          <w:szCs w:val="24"/>
        </w:rPr>
        <w:lastRenderedPageBreak/>
        <w:t>troubleshooting teachers will do include; turning on and off computers, managing website troubl</w:t>
      </w:r>
      <w:r w:rsidR="0092761D">
        <w:rPr>
          <w:rFonts w:ascii="Times New Roman" w:eastAsia="Times" w:hAnsi="Times New Roman" w:cs="Times New Roman"/>
          <w:sz w:val="24"/>
          <w:szCs w:val="24"/>
        </w:rPr>
        <w:t xml:space="preserve">es, and basic typing support. </w:t>
      </w:r>
    </w:p>
    <w:p w:rsidR="00866B11" w:rsidRPr="00866B11" w:rsidRDefault="0092761D" w:rsidP="0092761D">
      <w:pPr>
        <w:spacing w:line="360" w:lineRule="auto"/>
        <w:rPr>
          <w:rFonts w:ascii="Times New Roman" w:eastAsia="Times" w:hAnsi="Times New Roman" w:cs="Times New Roman"/>
          <w:sz w:val="24"/>
          <w:szCs w:val="24"/>
        </w:rPr>
      </w:pPr>
      <w:r>
        <w:rPr>
          <w:rFonts w:ascii="Times New Roman" w:eastAsia="Times" w:hAnsi="Times New Roman" w:cs="Times New Roman"/>
          <w:sz w:val="24"/>
          <w:szCs w:val="24"/>
        </w:rPr>
        <w:t>Teachers will also need to know how to run and operate a digital projector.  Teachers will need to</w:t>
      </w:r>
      <w:r w:rsidR="008F2726">
        <w:rPr>
          <w:rFonts w:ascii="Times New Roman" w:eastAsia="Times" w:hAnsi="Times New Roman" w:cs="Times New Roman"/>
          <w:sz w:val="24"/>
          <w:szCs w:val="24"/>
        </w:rPr>
        <w:t xml:space="preserve"> know how to hook up and project</w:t>
      </w:r>
      <w:r>
        <w:rPr>
          <w:rFonts w:ascii="Times New Roman" w:eastAsia="Times" w:hAnsi="Times New Roman" w:cs="Times New Roman"/>
          <w:sz w:val="24"/>
          <w:szCs w:val="24"/>
        </w:rPr>
        <w:t xml:space="preserve"> images onto a screen or white board.  Teachers should read directions on the projector they have to gain this knowledge.</w:t>
      </w:r>
      <w:r w:rsidR="00866B11" w:rsidRPr="00866B11">
        <w:rPr>
          <w:rFonts w:ascii="Times New Roman" w:eastAsia="Times" w:hAnsi="Times New Roman" w:cs="Times New Roman"/>
          <w:sz w:val="24"/>
          <w:szCs w:val="24"/>
        </w:rPr>
        <w:t xml:space="preserve"> </w:t>
      </w:r>
    </w:p>
    <w:p w:rsidR="00866B11" w:rsidRPr="00866B11" w:rsidRDefault="00866B11" w:rsidP="001E47BA">
      <w:pPr>
        <w:keepNext/>
        <w:spacing w:after="0" w:line="360" w:lineRule="auto"/>
        <w:outlineLvl w:val="0"/>
        <w:rPr>
          <w:rFonts w:ascii="Times New Roman" w:eastAsia="Times" w:hAnsi="Times New Roman" w:cs="Times New Roman"/>
          <w:sz w:val="24"/>
          <w:szCs w:val="24"/>
        </w:rPr>
      </w:pPr>
      <w:r w:rsidRPr="00866B11">
        <w:rPr>
          <w:rFonts w:ascii="Times New Roman" w:eastAsia="Times" w:hAnsi="Times New Roman" w:cs="Times New Roman"/>
          <w:sz w:val="24"/>
          <w:szCs w:val="24"/>
        </w:rPr>
        <w:t>I personally have all technology knowledge needed for success in this lesson.  I gained this knowledge through my work on my master’s degree program and my experiences teaching with blogs and</w:t>
      </w:r>
      <w:r w:rsidR="007B57D0">
        <w:rPr>
          <w:rFonts w:ascii="Times New Roman" w:eastAsia="Times" w:hAnsi="Times New Roman" w:cs="Times New Roman"/>
          <w:sz w:val="24"/>
          <w:szCs w:val="24"/>
        </w:rPr>
        <w:t xml:space="preserve"> </w:t>
      </w:r>
      <w:r w:rsidR="0092761D">
        <w:rPr>
          <w:rFonts w:ascii="Times New Roman" w:eastAsia="Times" w:hAnsi="Times New Roman" w:cs="Times New Roman"/>
          <w:sz w:val="24"/>
          <w:szCs w:val="24"/>
        </w:rPr>
        <w:t>by using digital projectors.</w:t>
      </w:r>
    </w:p>
    <w:p w:rsidR="00866B11" w:rsidRPr="00866B11" w:rsidRDefault="00866B11" w:rsidP="001E47BA">
      <w:pPr>
        <w:keepNext/>
        <w:spacing w:after="0" w:line="360" w:lineRule="auto"/>
        <w:outlineLvl w:val="0"/>
        <w:rPr>
          <w:rFonts w:ascii="Times New Roman" w:eastAsia="Times" w:hAnsi="Times New Roman" w:cs="Times New Roman"/>
          <w:sz w:val="28"/>
          <w:szCs w:val="28"/>
        </w:rPr>
      </w:pPr>
    </w:p>
    <w:p w:rsidR="00866B11" w:rsidRDefault="00866B11" w:rsidP="001E47BA">
      <w:pPr>
        <w:keepNext/>
        <w:spacing w:after="0" w:line="360" w:lineRule="auto"/>
        <w:outlineLvl w:val="0"/>
        <w:rPr>
          <w:rFonts w:ascii="Times New Roman" w:eastAsia="Times" w:hAnsi="Times New Roman" w:cs="Times New Roman"/>
          <w:b/>
          <w:sz w:val="28"/>
          <w:szCs w:val="28"/>
        </w:rPr>
      </w:pPr>
      <w:r w:rsidRPr="00866B11">
        <w:rPr>
          <w:rFonts w:ascii="Times New Roman" w:eastAsia="Times" w:hAnsi="Times New Roman" w:cs="Times New Roman"/>
          <w:b/>
          <w:sz w:val="28"/>
          <w:szCs w:val="28"/>
        </w:rPr>
        <w:t>TPACK Analysis:</w:t>
      </w:r>
    </w:p>
    <w:p w:rsidR="00866B11" w:rsidRDefault="00864D1B" w:rsidP="001E47BA">
      <w:pPr>
        <w:keepNext/>
        <w:spacing w:after="0" w:line="360" w:lineRule="auto"/>
        <w:outlineLvl w:val="0"/>
        <w:rPr>
          <w:rFonts w:ascii="Times New Roman" w:eastAsia="Times" w:hAnsi="Times New Roman" w:cs="Times New Roman"/>
          <w:sz w:val="24"/>
          <w:szCs w:val="24"/>
        </w:rPr>
      </w:pPr>
      <w:r>
        <w:rPr>
          <w:rFonts w:ascii="Times New Roman" w:eastAsia="Times" w:hAnsi="Times New Roman" w:cs="Times New Roman"/>
          <w:sz w:val="24"/>
          <w:szCs w:val="24"/>
        </w:rPr>
        <w:t>Starting with the content of shadows, an inquiry based approach to teaching is an effective</w:t>
      </w:r>
      <w:r w:rsidR="00584B0D">
        <w:rPr>
          <w:rFonts w:ascii="Times New Roman" w:eastAsia="Times" w:hAnsi="Times New Roman" w:cs="Times New Roman"/>
          <w:sz w:val="24"/>
          <w:szCs w:val="24"/>
        </w:rPr>
        <w:t xml:space="preserve"> and acceptable method for </w:t>
      </w:r>
      <w:r>
        <w:rPr>
          <w:rFonts w:ascii="Times New Roman" w:eastAsia="Times" w:hAnsi="Times New Roman" w:cs="Times New Roman"/>
          <w:sz w:val="24"/>
          <w:szCs w:val="24"/>
        </w:rPr>
        <w:t xml:space="preserve">this content.  My undergraduate training at the </w:t>
      </w:r>
      <w:r w:rsidR="008F2726">
        <w:rPr>
          <w:rFonts w:ascii="Times New Roman" w:eastAsia="Times" w:hAnsi="Times New Roman" w:cs="Times New Roman"/>
          <w:sz w:val="24"/>
          <w:szCs w:val="24"/>
        </w:rPr>
        <w:t xml:space="preserve">University </w:t>
      </w:r>
      <w:r>
        <w:rPr>
          <w:rFonts w:ascii="Times New Roman" w:eastAsia="Times" w:hAnsi="Times New Roman" w:cs="Times New Roman"/>
          <w:sz w:val="24"/>
          <w:szCs w:val="24"/>
        </w:rPr>
        <w:t>of Michigan Dearborn taught me the five “E” teaching model of inquiry based learning.  I actually taught a shadows lesson using this method to a younger group of students during my time as an undergraduate student at U of M-Dearborn.  These experiences taught me that an inquiry based approach is effective when teaching shadows.  The technologies selected to integrate into this lesson are both effective in enhancing student learning of the content (shadows) and fit in well with the inquiry method of teaching.  The use of the website with the shadows activity fits well into the exploration section of the lesson, and enhances student exploration of shadows to work with models of objects they would otherwise be unable to work with in the classroom.</w:t>
      </w:r>
      <w:r w:rsidR="00584B0D">
        <w:rPr>
          <w:rFonts w:ascii="Times New Roman" w:eastAsia="Times" w:hAnsi="Times New Roman" w:cs="Times New Roman"/>
          <w:sz w:val="24"/>
          <w:szCs w:val="24"/>
        </w:rPr>
        <w:t xml:space="preserve">  The website is a good tool because it allows students to explore with items that would be too large to experiment with in the classroom setting.  The website also allows for students to manipulate light sources such as the sun to see the effects to sources has on shadows.  Again these experiments could not be done in the classroom setting in one class period as required of this activity.  The video also delivers content on shadows that would be difficult to demonstrate in the classroom.  One portion of the video demonstrates a model of the sun which the students would otherwise unable to see.  </w:t>
      </w:r>
      <w:r>
        <w:rPr>
          <w:rFonts w:ascii="Times New Roman" w:eastAsia="Times" w:hAnsi="Times New Roman" w:cs="Times New Roman"/>
          <w:sz w:val="24"/>
          <w:szCs w:val="24"/>
        </w:rPr>
        <w:t xml:space="preserve">The classroom blog fits extremely well into the extend section of this lesson as it fosters reflection for students in a manner which allows students to feel safe.  The video and website are engaging to students as well as effective ways to deliver the content </w:t>
      </w:r>
      <w:r>
        <w:rPr>
          <w:rFonts w:ascii="Times New Roman" w:eastAsia="Times" w:hAnsi="Times New Roman" w:cs="Times New Roman"/>
          <w:sz w:val="24"/>
          <w:szCs w:val="24"/>
        </w:rPr>
        <w:lastRenderedPageBreak/>
        <w:t>they ar</w:t>
      </w:r>
      <w:r w:rsidR="00584B0D">
        <w:rPr>
          <w:rFonts w:ascii="Times New Roman" w:eastAsia="Times" w:hAnsi="Times New Roman" w:cs="Times New Roman"/>
          <w:sz w:val="24"/>
          <w:szCs w:val="24"/>
        </w:rPr>
        <w:t>e learning about, and can be successfully integrated into the inquiry method of science teaching selected for this activity.</w:t>
      </w:r>
      <w:r w:rsidR="008F2726">
        <w:rPr>
          <w:rFonts w:ascii="Times New Roman" w:eastAsia="Times" w:hAnsi="Times New Roman" w:cs="Times New Roman"/>
          <w:sz w:val="24"/>
          <w:szCs w:val="24"/>
        </w:rPr>
        <w:t xml:space="preserve"> </w:t>
      </w:r>
    </w:p>
    <w:p w:rsidR="00584B0D" w:rsidRPr="00866B11" w:rsidRDefault="00584B0D" w:rsidP="001E47BA">
      <w:pPr>
        <w:keepNext/>
        <w:spacing w:after="0" w:line="360" w:lineRule="auto"/>
        <w:outlineLvl w:val="0"/>
        <w:rPr>
          <w:rFonts w:ascii="Times New Roman" w:eastAsia="Times" w:hAnsi="Times New Roman" w:cs="Times New Roman"/>
          <w:b/>
          <w:sz w:val="28"/>
          <w:szCs w:val="28"/>
        </w:rPr>
      </w:pPr>
    </w:p>
    <w:p w:rsidR="00866B11" w:rsidRPr="00866B11" w:rsidRDefault="00866B11" w:rsidP="001E47BA">
      <w:pPr>
        <w:keepNext/>
        <w:spacing w:after="0" w:line="360" w:lineRule="auto"/>
        <w:outlineLvl w:val="0"/>
        <w:rPr>
          <w:rFonts w:ascii="Times New Roman" w:eastAsia="Times" w:hAnsi="Times New Roman" w:cs="Times New Roman"/>
          <w:b/>
          <w:sz w:val="28"/>
          <w:szCs w:val="28"/>
        </w:rPr>
      </w:pPr>
      <w:r w:rsidRPr="00866B11">
        <w:rPr>
          <w:rFonts w:ascii="Times New Roman" w:eastAsia="Times" w:hAnsi="Times New Roman" w:cs="Times New Roman"/>
          <w:b/>
          <w:sz w:val="28"/>
          <w:szCs w:val="28"/>
        </w:rPr>
        <w:t>Assessment Plan:</w:t>
      </w:r>
    </w:p>
    <w:p w:rsidR="00866B11" w:rsidRDefault="00137843" w:rsidP="001E47BA">
      <w:pPr>
        <w:keepNext/>
        <w:spacing w:after="0" w:line="360" w:lineRule="auto"/>
        <w:outlineLvl w:val="0"/>
        <w:rPr>
          <w:rFonts w:ascii="Times New Roman" w:eastAsia="Times" w:hAnsi="Times New Roman" w:cs="Times New Roman"/>
          <w:sz w:val="24"/>
          <w:szCs w:val="24"/>
        </w:rPr>
      </w:pPr>
      <w:r>
        <w:rPr>
          <w:rFonts w:ascii="Times New Roman" w:eastAsia="Times" w:hAnsi="Times New Roman" w:cs="Times New Roman"/>
          <w:sz w:val="24"/>
          <w:szCs w:val="24"/>
        </w:rPr>
        <w:t xml:space="preserve">Students will be assed with the completion of three products in this lesson.  Students will be assed with the completion of their </w:t>
      </w:r>
      <w:r w:rsidR="001559D6">
        <w:rPr>
          <w:rFonts w:ascii="Times New Roman" w:eastAsia="Times" w:hAnsi="Times New Roman" w:cs="Times New Roman"/>
          <w:sz w:val="24"/>
          <w:szCs w:val="24"/>
        </w:rPr>
        <w:t>KWL chart.  At the beginning of the lesson students will write what they know, and what they want to know about shadows.  At the end, students will write what they have learned about shadows.  If students have correctly completed the chart, and have written factual knowledge in the “what they have learned” section, then they have completed this portion of the assessment.  Secondly, students will be assessed based on the written explanation of the exploration question completed during group work time.  If student’s correctly answer and explain their explorations and explore question with facts and support, then they have successfully completed this portion of the assessment.  Finally, students will be assessed on their completion of the classroom science blog.  If students respond to the reflection question</w:t>
      </w:r>
      <w:r w:rsidR="00DD1FBD">
        <w:rPr>
          <w:rFonts w:ascii="Times New Roman" w:eastAsia="Times" w:hAnsi="Times New Roman" w:cs="Times New Roman"/>
          <w:sz w:val="24"/>
          <w:szCs w:val="24"/>
        </w:rPr>
        <w:t xml:space="preserve"> </w:t>
      </w:r>
      <w:r w:rsidR="00DD1FBD">
        <w:rPr>
          <w:rFonts w:ascii="Times New Roman" w:eastAsia="Times New Roman" w:hAnsi="Times New Roman" w:cs="Times New Roman"/>
          <w:bCs/>
          <w:sz w:val="24"/>
          <w:szCs w:val="24"/>
        </w:rPr>
        <w:t xml:space="preserve">“Where else have you seen shadows outside of school? How do shadows change during the day?” </w:t>
      </w:r>
      <w:r w:rsidR="001559D6">
        <w:rPr>
          <w:rFonts w:ascii="Times New Roman" w:eastAsia="Times" w:hAnsi="Times New Roman" w:cs="Times New Roman"/>
          <w:sz w:val="24"/>
          <w:szCs w:val="24"/>
        </w:rPr>
        <w:t>and present support and reasons for their thinking, then they have completed this portion of the assessment.</w:t>
      </w:r>
    </w:p>
    <w:p w:rsidR="00587C15" w:rsidRDefault="00DD1FBD" w:rsidP="00587C15">
      <w:pPr>
        <w:keepNext/>
        <w:spacing w:after="0" w:line="360" w:lineRule="auto"/>
        <w:outlineLvl w:val="0"/>
        <w:rPr>
          <w:rFonts w:ascii="Times New Roman" w:eastAsia="Times" w:hAnsi="Times New Roman" w:cs="Times New Roman"/>
          <w:sz w:val="24"/>
          <w:szCs w:val="24"/>
        </w:rPr>
      </w:pPr>
      <w:r>
        <w:rPr>
          <w:rFonts w:ascii="Times New Roman" w:eastAsia="Times" w:hAnsi="Times New Roman" w:cs="Times New Roman"/>
          <w:sz w:val="24"/>
          <w:szCs w:val="24"/>
        </w:rPr>
        <w:t xml:space="preserve">A final performance task that students will do is to come to the projector one at a time to interact one on one with the teacher.  Students will be given a 3X5 card and will need to create a shadow with it by block the light from the projector.  Students will need to demonstrate that they know how to create a shadow and that they can </w:t>
      </w:r>
      <w:r w:rsidR="00587C15">
        <w:rPr>
          <w:rFonts w:ascii="Times New Roman" w:eastAsia="Times" w:hAnsi="Times New Roman" w:cs="Times New Roman"/>
          <w:sz w:val="24"/>
          <w:szCs w:val="24"/>
        </w:rPr>
        <w:t>change the proprieties of the shadow they have created by moving the light source and the card.  This performance task will be performed quickly with each student and the teacher.  The teacher will check off if each student demonstrates knowledge of shadows based on their performance task and can take notes as needed.  This performance task can be completed after the activity has been completed during any part of the school day.</w:t>
      </w:r>
    </w:p>
    <w:p w:rsidR="00587C15" w:rsidRDefault="00587C15" w:rsidP="00587C15">
      <w:pPr>
        <w:keepNext/>
        <w:spacing w:after="0" w:line="360" w:lineRule="auto"/>
        <w:outlineLvl w:val="0"/>
        <w:rPr>
          <w:rFonts w:ascii="Times New Roman" w:eastAsia="Times" w:hAnsi="Times New Roman" w:cs="Times New Roman"/>
          <w:sz w:val="24"/>
          <w:szCs w:val="24"/>
        </w:rPr>
      </w:pPr>
    </w:p>
    <w:p w:rsidR="00587C15" w:rsidRDefault="00587C15" w:rsidP="00587C15">
      <w:pPr>
        <w:keepNext/>
        <w:spacing w:after="0" w:line="360" w:lineRule="auto"/>
        <w:outlineLvl w:val="0"/>
        <w:rPr>
          <w:rFonts w:ascii="Times New Roman" w:eastAsia="Times" w:hAnsi="Times New Roman" w:cs="Times New Roman"/>
          <w:sz w:val="24"/>
          <w:szCs w:val="24"/>
        </w:rPr>
      </w:pPr>
    </w:p>
    <w:p w:rsidR="00587C15" w:rsidRDefault="00587C15" w:rsidP="00587C15">
      <w:pPr>
        <w:jc w:val="center"/>
        <w:rPr>
          <w:rFonts w:ascii="Times New Roman" w:hAnsi="Times New Roman" w:cs="Times New Roman"/>
          <w:b/>
          <w:sz w:val="32"/>
          <w:szCs w:val="32"/>
        </w:rPr>
      </w:pPr>
    </w:p>
    <w:p w:rsidR="00587C15" w:rsidRDefault="00587C15" w:rsidP="00587C15">
      <w:pPr>
        <w:jc w:val="center"/>
        <w:rPr>
          <w:rFonts w:ascii="Times New Roman" w:hAnsi="Times New Roman" w:cs="Times New Roman"/>
          <w:b/>
          <w:sz w:val="32"/>
          <w:szCs w:val="32"/>
        </w:rPr>
      </w:pPr>
    </w:p>
    <w:p w:rsidR="00587C15" w:rsidRPr="00506D04" w:rsidRDefault="00587C15" w:rsidP="00587C15">
      <w:pPr>
        <w:jc w:val="center"/>
        <w:rPr>
          <w:rFonts w:ascii="Times New Roman" w:hAnsi="Times New Roman" w:cs="Times New Roman"/>
          <w:b/>
          <w:sz w:val="32"/>
          <w:szCs w:val="32"/>
        </w:rPr>
      </w:pPr>
      <w:r w:rsidRPr="00506D04">
        <w:rPr>
          <w:rFonts w:ascii="Times New Roman" w:hAnsi="Times New Roman" w:cs="Times New Roman"/>
          <w:b/>
          <w:sz w:val="32"/>
          <w:szCs w:val="32"/>
        </w:rPr>
        <w:lastRenderedPageBreak/>
        <w:t>KWL Chart: Shadows</w:t>
      </w:r>
    </w:p>
    <w:p w:rsidR="00587C15" w:rsidRDefault="00587C15" w:rsidP="00587C15">
      <w:pPr>
        <w:rPr>
          <w:rFonts w:ascii="Times New Roman" w:hAnsi="Times New Roman" w:cs="Times New Roman"/>
          <w:sz w:val="24"/>
          <w:szCs w:val="24"/>
        </w:rPr>
      </w:pPr>
      <w:r>
        <w:rPr>
          <w:rFonts w:ascii="Times New Roman" w:hAnsi="Times New Roman" w:cs="Times New Roman"/>
          <w:sz w:val="24"/>
          <w:szCs w:val="24"/>
        </w:rPr>
        <w:t>Directions: Fill in the KWL chart to explain what you already know about shadows, what you want to know about shadows, and then what you have learned about shadows.</w:t>
      </w:r>
    </w:p>
    <w:tbl>
      <w:tblPr>
        <w:tblStyle w:val="TableGrid"/>
        <w:tblW w:w="0" w:type="auto"/>
        <w:tblLook w:val="04A0"/>
      </w:tblPr>
      <w:tblGrid>
        <w:gridCol w:w="3192"/>
        <w:gridCol w:w="3192"/>
        <w:gridCol w:w="3192"/>
      </w:tblGrid>
      <w:tr w:rsidR="00587C15" w:rsidTr="00B32779">
        <w:tc>
          <w:tcPr>
            <w:tcW w:w="3192" w:type="dxa"/>
          </w:tcPr>
          <w:p w:rsidR="00587C15" w:rsidRDefault="00587C15" w:rsidP="00B32779">
            <w:pPr>
              <w:jc w:val="center"/>
              <w:rPr>
                <w:rFonts w:ascii="Times New Roman" w:hAnsi="Times New Roman" w:cs="Times New Roman"/>
                <w:sz w:val="24"/>
                <w:szCs w:val="24"/>
              </w:rPr>
            </w:pPr>
            <w:r>
              <w:rPr>
                <w:rFonts w:ascii="Times New Roman" w:hAnsi="Times New Roman" w:cs="Times New Roman"/>
                <w:sz w:val="24"/>
                <w:szCs w:val="24"/>
              </w:rPr>
              <w:t>Know (Shadows)</w:t>
            </w:r>
          </w:p>
        </w:tc>
        <w:tc>
          <w:tcPr>
            <w:tcW w:w="3192" w:type="dxa"/>
          </w:tcPr>
          <w:p w:rsidR="00587C15" w:rsidRDefault="00587C15" w:rsidP="00B32779">
            <w:pPr>
              <w:jc w:val="center"/>
              <w:rPr>
                <w:rFonts w:ascii="Times New Roman" w:hAnsi="Times New Roman" w:cs="Times New Roman"/>
                <w:sz w:val="24"/>
                <w:szCs w:val="24"/>
              </w:rPr>
            </w:pPr>
            <w:r>
              <w:rPr>
                <w:rFonts w:ascii="Times New Roman" w:hAnsi="Times New Roman" w:cs="Times New Roman"/>
                <w:sz w:val="24"/>
                <w:szCs w:val="24"/>
              </w:rPr>
              <w:t>Want to Know (Shadows)</w:t>
            </w:r>
          </w:p>
        </w:tc>
        <w:tc>
          <w:tcPr>
            <w:tcW w:w="3192" w:type="dxa"/>
          </w:tcPr>
          <w:p w:rsidR="00587C15" w:rsidRDefault="00587C15" w:rsidP="00B32779">
            <w:pPr>
              <w:jc w:val="center"/>
              <w:rPr>
                <w:rFonts w:ascii="Times New Roman" w:hAnsi="Times New Roman" w:cs="Times New Roman"/>
                <w:sz w:val="24"/>
                <w:szCs w:val="24"/>
              </w:rPr>
            </w:pPr>
            <w:r>
              <w:rPr>
                <w:rFonts w:ascii="Times New Roman" w:hAnsi="Times New Roman" w:cs="Times New Roman"/>
                <w:sz w:val="24"/>
                <w:szCs w:val="24"/>
              </w:rPr>
              <w:t>Learned (Shadows)</w:t>
            </w:r>
          </w:p>
        </w:tc>
      </w:tr>
      <w:tr w:rsidR="00587C15" w:rsidTr="00B32779">
        <w:trPr>
          <w:trHeight w:val="10772"/>
        </w:trPr>
        <w:tc>
          <w:tcPr>
            <w:tcW w:w="3192" w:type="dxa"/>
          </w:tcPr>
          <w:p w:rsidR="00587C15" w:rsidRDefault="00587C15" w:rsidP="00B32779">
            <w:pPr>
              <w:rPr>
                <w:rFonts w:ascii="Times New Roman" w:hAnsi="Times New Roman" w:cs="Times New Roman"/>
                <w:sz w:val="24"/>
                <w:szCs w:val="24"/>
              </w:rPr>
            </w:pPr>
          </w:p>
        </w:tc>
        <w:tc>
          <w:tcPr>
            <w:tcW w:w="3192" w:type="dxa"/>
          </w:tcPr>
          <w:p w:rsidR="00587C15" w:rsidRDefault="00587C15" w:rsidP="00B32779">
            <w:pPr>
              <w:rPr>
                <w:rFonts w:ascii="Times New Roman" w:hAnsi="Times New Roman" w:cs="Times New Roman"/>
                <w:sz w:val="24"/>
                <w:szCs w:val="24"/>
              </w:rPr>
            </w:pPr>
          </w:p>
        </w:tc>
        <w:tc>
          <w:tcPr>
            <w:tcW w:w="3192" w:type="dxa"/>
          </w:tcPr>
          <w:p w:rsidR="00587C15" w:rsidRDefault="00587C15" w:rsidP="00B32779">
            <w:pPr>
              <w:rPr>
                <w:rFonts w:ascii="Times New Roman" w:hAnsi="Times New Roman" w:cs="Times New Roman"/>
                <w:sz w:val="24"/>
                <w:szCs w:val="24"/>
              </w:rPr>
            </w:pPr>
          </w:p>
        </w:tc>
      </w:tr>
    </w:tbl>
    <w:p w:rsidR="00587C15" w:rsidRDefault="00587C15" w:rsidP="00587C15">
      <w:pPr>
        <w:rPr>
          <w:rFonts w:ascii="Times New Roman" w:hAnsi="Times New Roman" w:cs="Times New Roman"/>
          <w:sz w:val="36"/>
          <w:szCs w:val="36"/>
        </w:rPr>
      </w:pPr>
    </w:p>
    <w:p w:rsidR="00587C15" w:rsidRDefault="00587C15" w:rsidP="00587C15">
      <w:pPr>
        <w:jc w:val="center"/>
        <w:rPr>
          <w:rFonts w:ascii="Times New Roman" w:hAnsi="Times New Roman" w:cs="Times New Roman"/>
          <w:sz w:val="36"/>
          <w:szCs w:val="36"/>
        </w:rPr>
      </w:pPr>
      <w:r w:rsidRPr="009C49BC">
        <w:rPr>
          <w:rFonts w:ascii="Times New Roman" w:hAnsi="Times New Roman" w:cs="Times New Roman"/>
          <w:sz w:val="36"/>
          <w:szCs w:val="36"/>
        </w:rPr>
        <w:t>Exploration Report:</w:t>
      </w:r>
      <w:r>
        <w:rPr>
          <w:rFonts w:ascii="Times New Roman" w:hAnsi="Times New Roman" w:cs="Times New Roman"/>
          <w:sz w:val="36"/>
          <w:szCs w:val="36"/>
        </w:rPr>
        <w:t xml:space="preserve"> Shadows</w:t>
      </w:r>
    </w:p>
    <w:p w:rsidR="00587C15" w:rsidRPr="00194607" w:rsidRDefault="00587C15" w:rsidP="00587C15">
      <w:pPr>
        <w:rPr>
          <w:rFonts w:ascii="Times New Roman" w:hAnsi="Times New Roman" w:cs="Times New Roman"/>
          <w:sz w:val="28"/>
          <w:szCs w:val="28"/>
        </w:rPr>
      </w:pPr>
      <w:r>
        <w:rPr>
          <w:rFonts w:ascii="Times New Roman" w:hAnsi="Times New Roman" w:cs="Times New Roman"/>
          <w:sz w:val="28"/>
          <w:szCs w:val="28"/>
        </w:rPr>
        <w:t>Directions: Fill in data and answer the questions as you explore shadows.  Answer the exploration questions with complete sentences.</w:t>
      </w:r>
      <w:r>
        <w:rPr>
          <w:rFonts w:ascii="Times New Roman" w:eastAsia="Times" w:hAnsi="Times New Roman" w:cs="Times New Roman"/>
          <w:sz w:val="28"/>
          <w:szCs w:val="28"/>
        </w:rPr>
        <w:t xml:space="preserve"> Write the name of the light source used, and the material you used to create the shadow.</w:t>
      </w:r>
    </w:p>
    <w:p w:rsidR="00587C15" w:rsidRDefault="00587C15" w:rsidP="00587C15">
      <w:pPr>
        <w:rPr>
          <w:rFonts w:ascii="Times New Roman" w:eastAsia="Times" w:hAnsi="Times New Roman" w:cs="Times New Roman"/>
          <w:sz w:val="28"/>
          <w:szCs w:val="28"/>
        </w:rPr>
      </w:pPr>
      <w:r>
        <w:rPr>
          <w:rFonts w:ascii="Times New Roman" w:eastAsia="Times" w:hAnsi="Times New Roman" w:cs="Times New Roman"/>
          <w:sz w:val="28"/>
          <w:szCs w:val="28"/>
        </w:rPr>
        <w:t>Light Sources: Projector, Sunlight, classroom light, flashlight.</w:t>
      </w:r>
    </w:p>
    <w:p w:rsidR="00587C15" w:rsidRDefault="00587C15" w:rsidP="00587C15">
      <w:pPr>
        <w:rPr>
          <w:rFonts w:ascii="Times New Roman" w:eastAsia="Times" w:hAnsi="Times New Roman" w:cs="Times New Roman"/>
          <w:sz w:val="28"/>
          <w:szCs w:val="28"/>
        </w:rPr>
      </w:pPr>
    </w:p>
    <w:p w:rsidR="00587C15" w:rsidRDefault="00587C15" w:rsidP="00587C15">
      <w:pPr>
        <w:pStyle w:val="ListParagraph"/>
        <w:numPr>
          <w:ilvl w:val="0"/>
          <w:numId w:val="3"/>
        </w:numPr>
        <w:rPr>
          <w:rFonts w:ascii="Times New Roman" w:eastAsia="Times" w:hAnsi="Times New Roman" w:cs="Times New Roman"/>
          <w:sz w:val="28"/>
          <w:szCs w:val="28"/>
        </w:rPr>
      </w:pPr>
      <w:r>
        <w:rPr>
          <w:rFonts w:ascii="Times New Roman" w:eastAsia="Times" w:hAnsi="Times New Roman" w:cs="Times New Roman"/>
          <w:sz w:val="28"/>
          <w:szCs w:val="28"/>
        </w:rPr>
        <w:t>Light source: _____________________</w:t>
      </w:r>
    </w:p>
    <w:p w:rsidR="00587C15" w:rsidRDefault="00587C15" w:rsidP="00587C15">
      <w:pPr>
        <w:pStyle w:val="ListParagraph"/>
        <w:rPr>
          <w:rFonts w:ascii="Times New Roman" w:eastAsia="Times" w:hAnsi="Times New Roman" w:cs="Times New Roman"/>
          <w:sz w:val="28"/>
          <w:szCs w:val="28"/>
        </w:rPr>
      </w:pPr>
      <w:r>
        <w:rPr>
          <w:rFonts w:ascii="Times New Roman" w:eastAsia="Times" w:hAnsi="Times New Roman" w:cs="Times New Roman"/>
          <w:sz w:val="28"/>
          <w:szCs w:val="28"/>
        </w:rPr>
        <w:t>Material used:_____________________</w:t>
      </w:r>
    </w:p>
    <w:p w:rsidR="00587C15" w:rsidRDefault="00587C15" w:rsidP="00587C15">
      <w:pPr>
        <w:pStyle w:val="ListParagraph"/>
        <w:rPr>
          <w:rFonts w:ascii="Times New Roman" w:eastAsia="Times" w:hAnsi="Times New Roman" w:cs="Times New Roman"/>
          <w:sz w:val="28"/>
          <w:szCs w:val="28"/>
        </w:rPr>
      </w:pPr>
    </w:p>
    <w:p w:rsidR="00587C15" w:rsidRDefault="00587C15" w:rsidP="00587C15">
      <w:pPr>
        <w:pStyle w:val="ListParagraph"/>
        <w:rPr>
          <w:rFonts w:ascii="Times New Roman" w:eastAsia="Times" w:hAnsi="Times New Roman" w:cs="Times New Roman"/>
          <w:sz w:val="28"/>
          <w:szCs w:val="28"/>
        </w:rPr>
      </w:pPr>
      <w:r>
        <w:rPr>
          <w:rFonts w:ascii="Times New Roman" w:eastAsia="Times" w:hAnsi="Times New Roman" w:cs="Times New Roman"/>
          <w:sz w:val="28"/>
          <w:szCs w:val="28"/>
        </w:rPr>
        <w:t>What happened: _______________________________________________________________________________________________________________________________________________________________________________________</w:t>
      </w:r>
    </w:p>
    <w:p w:rsidR="00587C15" w:rsidRDefault="00587C15" w:rsidP="00587C15">
      <w:pPr>
        <w:pStyle w:val="ListParagraph"/>
        <w:rPr>
          <w:rFonts w:ascii="Times New Roman" w:eastAsia="Times" w:hAnsi="Times New Roman" w:cs="Times New Roman"/>
          <w:sz w:val="28"/>
          <w:szCs w:val="28"/>
        </w:rPr>
      </w:pPr>
    </w:p>
    <w:p w:rsidR="00587C15" w:rsidRDefault="00587C15" w:rsidP="00587C15">
      <w:pPr>
        <w:pStyle w:val="ListParagraph"/>
        <w:rPr>
          <w:rFonts w:ascii="Times New Roman" w:eastAsia="Times" w:hAnsi="Times New Roman" w:cs="Times New Roman"/>
          <w:sz w:val="28"/>
          <w:szCs w:val="28"/>
        </w:rPr>
      </w:pPr>
      <w:r>
        <w:rPr>
          <w:rFonts w:ascii="Times New Roman" w:eastAsia="Times" w:hAnsi="Times New Roman" w:cs="Times New Roman"/>
          <w:sz w:val="28"/>
          <w:szCs w:val="28"/>
        </w:rPr>
        <w:t>How can you change the size and shape of the shadow?</w:t>
      </w:r>
    </w:p>
    <w:p w:rsidR="00587C15" w:rsidRPr="009C49BC" w:rsidRDefault="00587C15" w:rsidP="00587C15">
      <w:pPr>
        <w:pStyle w:val="ListParagraph"/>
        <w:rPr>
          <w:rFonts w:ascii="Times New Roman" w:eastAsia="Times" w:hAnsi="Times New Roman" w:cs="Times New Roman"/>
          <w:sz w:val="28"/>
          <w:szCs w:val="28"/>
        </w:rPr>
      </w:pPr>
      <w:r>
        <w:rPr>
          <w:rFonts w:ascii="Times New Roman" w:eastAsia="Times" w:hAnsi="Times New Roman" w:cs="Times New Roman"/>
          <w:sz w:val="28"/>
          <w:szCs w:val="28"/>
        </w:rPr>
        <w:t>_______________________________________________________________________________________________________________________________________________________________________________________</w:t>
      </w:r>
    </w:p>
    <w:p w:rsidR="00587C15" w:rsidRDefault="00587C15" w:rsidP="00587C15">
      <w:pPr>
        <w:rPr>
          <w:rFonts w:ascii="Times New Roman" w:eastAsia="Times" w:hAnsi="Times New Roman" w:cs="Times New Roman"/>
          <w:sz w:val="28"/>
          <w:szCs w:val="28"/>
        </w:rPr>
      </w:pPr>
    </w:p>
    <w:p w:rsidR="00587C15" w:rsidRDefault="00587C15" w:rsidP="00587C15">
      <w:pPr>
        <w:pStyle w:val="ListParagraph"/>
        <w:numPr>
          <w:ilvl w:val="0"/>
          <w:numId w:val="3"/>
        </w:numPr>
        <w:rPr>
          <w:rFonts w:ascii="Times New Roman" w:eastAsia="Times" w:hAnsi="Times New Roman" w:cs="Times New Roman"/>
          <w:sz w:val="28"/>
          <w:szCs w:val="28"/>
        </w:rPr>
      </w:pPr>
      <w:r>
        <w:rPr>
          <w:rFonts w:ascii="Times New Roman" w:eastAsia="Times" w:hAnsi="Times New Roman" w:cs="Times New Roman"/>
          <w:sz w:val="28"/>
          <w:szCs w:val="28"/>
        </w:rPr>
        <w:t>Light source: _____________________</w:t>
      </w:r>
    </w:p>
    <w:p w:rsidR="00587C15" w:rsidRDefault="00587C15" w:rsidP="00587C15">
      <w:pPr>
        <w:pStyle w:val="ListParagraph"/>
        <w:rPr>
          <w:rFonts w:ascii="Times New Roman" w:eastAsia="Times" w:hAnsi="Times New Roman" w:cs="Times New Roman"/>
          <w:sz w:val="28"/>
          <w:szCs w:val="28"/>
        </w:rPr>
      </w:pPr>
      <w:r>
        <w:rPr>
          <w:rFonts w:ascii="Times New Roman" w:eastAsia="Times" w:hAnsi="Times New Roman" w:cs="Times New Roman"/>
          <w:sz w:val="28"/>
          <w:szCs w:val="28"/>
        </w:rPr>
        <w:t>Material used:_____________________</w:t>
      </w:r>
    </w:p>
    <w:p w:rsidR="00587C15" w:rsidRDefault="00587C15" w:rsidP="00587C15">
      <w:pPr>
        <w:pStyle w:val="ListParagraph"/>
        <w:rPr>
          <w:rFonts w:ascii="Times New Roman" w:eastAsia="Times" w:hAnsi="Times New Roman" w:cs="Times New Roman"/>
          <w:sz w:val="28"/>
          <w:szCs w:val="28"/>
        </w:rPr>
      </w:pPr>
    </w:p>
    <w:p w:rsidR="00587C15" w:rsidRDefault="00587C15" w:rsidP="00587C15">
      <w:pPr>
        <w:pStyle w:val="ListParagraph"/>
        <w:rPr>
          <w:rFonts w:ascii="Times New Roman" w:eastAsia="Times" w:hAnsi="Times New Roman" w:cs="Times New Roman"/>
          <w:sz w:val="28"/>
          <w:szCs w:val="28"/>
        </w:rPr>
      </w:pPr>
      <w:r>
        <w:rPr>
          <w:rFonts w:ascii="Times New Roman" w:eastAsia="Times" w:hAnsi="Times New Roman" w:cs="Times New Roman"/>
          <w:sz w:val="28"/>
          <w:szCs w:val="28"/>
        </w:rPr>
        <w:t>What happened: _______________________________________________________________________________________________________________________________________________________________________________________</w:t>
      </w:r>
    </w:p>
    <w:p w:rsidR="00587C15" w:rsidRDefault="00587C15" w:rsidP="00587C15">
      <w:pPr>
        <w:pStyle w:val="ListParagraph"/>
        <w:rPr>
          <w:rFonts w:ascii="Times New Roman" w:eastAsia="Times" w:hAnsi="Times New Roman" w:cs="Times New Roman"/>
          <w:sz w:val="28"/>
          <w:szCs w:val="28"/>
        </w:rPr>
      </w:pPr>
    </w:p>
    <w:p w:rsidR="00587C15" w:rsidRDefault="00587C15" w:rsidP="00587C15">
      <w:pPr>
        <w:pStyle w:val="ListParagraph"/>
        <w:rPr>
          <w:rFonts w:ascii="Times New Roman" w:eastAsia="Times" w:hAnsi="Times New Roman" w:cs="Times New Roman"/>
          <w:sz w:val="28"/>
          <w:szCs w:val="28"/>
        </w:rPr>
      </w:pPr>
    </w:p>
    <w:p w:rsidR="00587C15" w:rsidRDefault="00587C15" w:rsidP="00587C15">
      <w:pPr>
        <w:pStyle w:val="ListParagraph"/>
        <w:rPr>
          <w:rFonts w:ascii="Times New Roman" w:eastAsia="Times" w:hAnsi="Times New Roman" w:cs="Times New Roman"/>
          <w:sz w:val="28"/>
          <w:szCs w:val="28"/>
        </w:rPr>
      </w:pPr>
    </w:p>
    <w:p w:rsidR="00587C15" w:rsidRDefault="00587C15" w:rsidP="00587C15">
      <w:pPr>
        <w:pStyle w:val="ListParagraph"/>
        <w:rPr>
          <w:rFonts w:ascii="Times New Roman" w:eastAsia="Times" w:hAnsi="Times New Roman" w:cs="Times New Roman"/>
          <w:sz w:val="28"/>
          <w:szCs w:val="28"/>
        </w:rPr>
      </w:pPr>
      <w:r>
        <w:rPr>
          <w:rFonts w:ascii="Times New Roman" w:eastAsia="Times" w:hAnsi="Times New Roman" w:cs="Times New Roman"/>
          <w:sz w:val="28"/>
          <w:szCs w:val="28"/>
        </w:rPr>
        <w:lastRenderedPageBreak/>
        <w:t>How can you change the size and shape of the shadow?</w:t>
      </w:r>
    </w:p>
    <w:p w:rsidR="00587C15" w:rsidRDefault="00587C15" w:rsidP="00587C15">
      <w:pPr>
        <w:rPr>
          <w:rFonts w:ascii="Times New Roman" w:eastAsia="Times" w:hAnsi="Times New Roman" w:cs="Times New Roman"/>
          <w:sz w:val="28"/>
          <w:szCs w:val="28"/>
        </w:rPr>
      </w:pPr>
      <w:r>
        <w:rPr>
          <w:rFonts w:ascii="Times New Roman" w:eastAsia="Times" w:hAnsi="Times New Roman" w:cs="Times New Roman"/>
          <w:sz w:val="28"/>
          <w:szCs w:val="28"/>
        </w:rPr>
        <w:t>______________________________________________________________________________________________________________________________________________________________________________________________________</w:t>
      </w:r>
    </w:p>
    <w:p w:rsidR="00587C15" w:rsidRDefault="00587C15" w:rsidP="00587C15">
      <w:pPr>
        <w:rPr>
          <w:rFonts w:ascii="Times New Roman" w:eastAsia="Times" w:hAnsi="Times New Roman" w:cs="Times New Roman"/>
          <w:sz w:val="28"/>
          <w:szCs w:val="28"/>
        </w:rPr>
      </w:pPr>
    </w:p>
    <w:p w:rsidR="00587C15" w:rsidRPr="00194607" w:rsidRDefault="00587C15" w:rsidP="00587C15">
      <w:pPr>
        <w:pStyle w:val="ListParagraph"/>
        <w:numPr>
          <w:ilvl w:val="0"/>
          <w:numId w:val="3"/>
        </w:numPr>
        <w:rPr>
          <w:rFonts w:ascii="Times New Roman" w:eastAsia="Times" w:hAnsi="Times New Roman" w:cs="Times New Roman"/>
          <w:sz w:val="28"/>
          <w:szCs w:val="28"/>
        </w:rPr>
      </w:pPr>
      <w:r w:rsidRPr="00194607">
        <w:rPr>
          <w:rFonts w:ascii="Times New Roman" w:eastAsia="Times" w:hAnsi="Times New Roman" w:cs="Times New Roman"/>
          <w:sz w:val="28"/>
          <w:szCs w:val="28"/>
        </w:rPr>
        <w:t>Light source: _____________________</w:t>
      </w:r>
    </w:p>
    <w:p w:rsidR="00587C15" w:rsidRDefault="00587C15" w:rsidP="00587C15">
      <w:pPr>
        <w:pStyle w:val="ListParagraph"/>
        <w:rPr>
          <w:rFonts w:ascii="Times New Roman" w:eastAsia="Times" w:hAnsi="Times New Roman" w:cs="Times New Roman"/>
          <w:sz w:val="28"/>
          <w:szCs w:val="28"/>
        </w:rPr>
      </w:pPr>
      <w:r>
        <w:rPr>
          <w:rFonts w:ascii="Times New Roman" w:eastAsia="Times" w:hAnsi="Times New Roman" w:cs="Times New Roman"/>
          <w:sz w:val="28"/>
          <w:szCs w:val="28"/>
        </w:rPr>
        <w:t>Material used:____________________</w:t>
      </w:r>
    </w:p>
    <w:p w:rsidR="00587C15" w:rsidRDefault="00587C15" w:rsidP="00587C15">
      <w:pPr>
        <w:pStyle w:val="ListParagraph"/>
        <w:rPr>
          <w:rFonts w:ascii="Times New Roman" w:eastAsia="Times" w:hAnsi="Times New Roman" w:cs="Times New Roman"/>
          <w:sz w:val="28"/>
          <w:szCs w:val="28"/>
        </w:rPr>
      </w:pPr>
    </w:p>
    <w:p w:rsidR="00587C15" w:rsidRDefault="00587C15" w:rsidP="00587C15">
      <w:pPr>
        <w:pStyle w:val="ListParagraph"/>
        <w:rPr>
          <w:rFonts w:ascii="Times New Roman" w:eastAsia="Times" w:hAnsi="Times New Roman" w:cs="Times New Roman"/>
          <w:sz w:val="28"/>
          <w:szCs w:val="28"/>
        </w:rPr>
      </w:pPr>
      <w:r>
        <w:rPr>
          <w:rFonts w:ascii="Times New Roman" w:eastAsia="Times" w:hAnsi="Times New Roman" w:cs="Times New Roman"/>
          <w:sz w:val="28"/>
          <w:szCs w:val="28"/>
        </w:rPr>
        <w:t>What happened: _______________________________________________________________________________________________________________________________________________________________________________________</w:t>
      </w:r>
    </w:p>
    <w:p w:rsidR="00587C15" w:rsidRDefault="00587C15" w:rsidP="00587C15">
      <w:pPr>
        <w:pStyle w:val="ListParagraph"/>
        <w:rPr>
          <w:rFonts w:ascii="Times New Roman" w:eastAsia="Times" w:hAnsi="Times New Roman" w:cs="Times New Roman"/>
          <w:sz w:val="28"/>
          <w:szCs w:val="28"/>
        </w:rPr>
      </w:pPr>
    </w:p>
    <w:p w:rsidR="00587C15" w:rsidRDefault="00587C15" w:rsidP="00587C15">
      <w:pPr>
        <w:pStyle w:val="ListParagraph"/>
        <w:rPr>
          <w:rFonts w:ascii="Times New Roman" w:eastAsia="Times" w:hAnsi="Times New Roman" w:cs="Times New Roman"/>
          <w:sz w:val="28"/>
          <w:szCs w:val="28"/>
        </w:rPr>
      </w:pPr>
      <w:r>
        <w:rPr>
          <w:rFonts w:ascii="Times New Roman" w:eastAsia="Times" w:hAnsi="Times New Roman" w:cs="Times New Roman"/>
          <w:sz w:val="28"/>
          <w:szCs w:val="28"/>
        </w:rPr>
        <w:t>How can you change the size and shape of the shadow?</w:t>
      </w:r>
    </w:p>
    <w:p w:rsidR="00587C15" w:rsidRDefault="00587C15" w:rsidP="00587C15">
      <w:pPr>
        <w:rPr>
          <w:rFonts w:ascii="Times New Roman" w:eastAsia="Times" w:hAnsi="Times New Roman" w:cs="Times New Roman"/>
          <w:sz w:val="28"/>
          <w:szCs w:val="28"/>
        </w:rPr>
      </w:pPr>
      <w:r>
        <w:rPr>
          <w:rFonts w:ascii="Times New Roman" w:eastAsia="Times" w:hAnsi="Times New Roman" w:cs="Times New Roman"/>
          <w:sz w:val="28"/>
          <w:szCs w:val="28"/>
        </w:rPr>
        <w:t xml:space="preserve">______________________________________________________________________________________________________________________________________________________________________________________________________              </w:t>
      </w:r>
    </w:p>
    <w:p w:rsidR="00587C15" w:rsidRDefault="00587C15" w:rsidP="00587C15">
      <w:pPr>
        <w:rPr>
          <w:rFonts w:ascii="Times New Roman" w:eastAsia="Times" w:hAnsi="Times New Roman" w:cs="Times New Roman"/>
          <w:sz w:val="28"/>
          <w:szCs w:val="28"/>
        </w:rPr>
      </w:pPr>
    </w:p>
    <w:p w:rsidR="00587C15" w:rsidRPr="00194607" w:rsidRDefault="00587C15" w:rsidP="00587C15">
      <w:pPr>
        <w:pStyle w:val="ListParagraph"/>
        <w:numPr>
          <w:ilvl w:val="0"/>
          <w:numId w:val="3"/>
        </w:numPr>
        <w:rPr>
          <w:rFonts w:ascii="Times New Roman" w:eastAsia="Times" w:hAnsi="Times New Roman" w:cs="Times New Roman"/>
          <w:sz w:val="28"/>
          <w:szCs w:val="28"/>
        </w:rPr>
      </w:pPr>
      <w:r w:rsidRPr="00194607">
        <w:rPr>
          <w:rFonts w:ascii="Times New Roman" w:eastAsia="Times" w:hAnsi="Times New Roman" w:cs="Times New Roman"/>
          <w:sz w:val="28"/>
          <w:szCs w:val="28"/>
        </w:rPr>
        <w:t>Light source: _____________________</w:t>
      </w:r>
    </w:p>
    <w:p w:rsidR="00587C15" w:rsidRDefault="00587C15" w:rsidP="00587C15">
      <w:pPr>
        <w:pStyle w:val="ListParagraph"/>
        <w:rPr>
          <w:rFonts w:ascii="Times New Roman" w:eastAsia="Times" w:hAnsi="Times New Roman" w:cs="Times New Roman"/>
          <w:sz w:val="28"/>
          <w:szCs w:val="28"/>
        </w:rPr>
      </w:pPr>
      <w:r>
        <w:rPr>
          <w:rFonts w:ascii="Times New Roman" w:eastAsia="Times" w:hAnsi="Times New Roman" w:cs="Times New Roman"/>
          <w:sz w:val="28"/>
          <w:szCs w:val="28"/>
        </w:rPr>
        <w:t>Material used:____________________</w:t>
      </w:r>
    </w:p>
    <w:p w:rsidR="00587C15" w:rsidRDefault="00587C15" w:rsidP="00587C15">
      <w:pPr>
        <w:pStyle w:val="ListParagraph"/>
        <w:rPr>
          <w:rFonts w:ascii="Times New Roman" w:eastAsia="Times" w:hAnsi="Times New Roman" w:cs="Times New Roman"/>
          <w:sz w:val="28"/>
          <w:szCs w:val="28"/>
        </w:rPr>
      </w:pPr>
    </w:p>
    <w:p w:rsidR="00587C15" w:rsidRDefault="00587C15" w:rsidP="00587C15">
      <w:pPr>
        <w:pStyle w:val="ListParagraph"/>
        <w:rPr>
          <w:rFonts w:ascii="Times New Roman" w:eastAsia="Times" w:hAnsi="Times New Roman" w:cs="Times New Roman"/>
          <w:sz w:val="28"/>
          <w:szCs w:val="28"/>
        </w:rPr>
      </w:pPr>
      <w:r>
        <w:rPr>
          <w:rFonts w:ascii="Times New Roman" w:eastAsia="Times" w:hAnsi="Times New Roman" w:cs="Times New Roman"/>
          <w:sz w:val="28"/>
          <w:szCs w:val="28"/>
        </w:rPr>
        <w:t>What happened: _______________________________________________________________________________________________________________________________________________________________________________________</w:t>
      </w:r>
    </w:p>
    <w:p w:rsidR="00587C15" w:rsidRDefault="00587C15" w:rsidP="00587C15">
      <w:pPr>
        <w:pStyle w:val="ListParagraph"/>
        <w:rPr>
          <w:rFonts w:ascii="Times New Roman" w:eastAsia="Times" w:hAnsi="Times New Roman" w:cs="Times New Roman"/>
          <w:sz w:val="28"/>
          <w:szCs w:val="28"/>
        </w:rPr>
      </w:pPr>
    </w:p>
    <w:p w:rsidR="00587C15" w:rsidRDefault="00587C15" w:rsidP="00587C15">
      <w:pPr>
        <w:pStyle w:val="ListParagraph"/>
        <w:rPr>
          <w:rFonts w:ascii="Times New Roman" w:eastAsia="Times" w:hAnsi="Times New Roman" w:cs="Times New Roman"/>
          <w:sz w:val="28"/>
          <w:szCs w:val="28"/>
        </w:rPr>
      </w:pPr>
      <w:r>
        <w:rPr>
          <w:rFonts w:ascii="Times New Roman" w:eastAsia="Times" w:hAnsi="Times New Roman" w:cs="Times New Roman"/>
          <w:sz w:val="28"/>
          <w:szCs w:val="28"/>
        </w:rPr>
        <w:t>How can you change the size and shape of the shadow?</w:t>
      </w:r>
    </w:p>
    <w:p w:rsidR="00587C15" w:rsidRDefault="00587C15" w:rsidP="00587C15">
      <w:pPr>
        <w:rPr>
          <w:rFonts w:ascii="Times New Roman" w:eastAsia="Times" w:hAnsi="Times New Roman" w:cs="Times New Roman"/>
          <w:sz w:val="28"/>
          <w:szCs w:val="28"/>
        </w:rPr>
      </w:pPr>
      <w:r>
        <w:rPr>
          <w:rFonts w:ascii="Times New Roman" w:eastAsia="Times" w:hAnsi="Times New Roman" w:cs="Times New Roman"/>
          <w:sz w:val="28"/>
          <w:szCs w:val="28"/>
        </w:rPr>
        <w:t>______________________________________________________________________________________________________________________________________________________________________________________________________</w:t>
      </w:r>
    </w:p>
    <w:p w:rsidR="00587C15" w:rsidRDefault="00587C15" w:rsidP="00587C15">
      <w:pPr>
        <w:rPr>
          <w:rFonts w:ascii="Times New Roman" w:eastAsia="Times" w:hAnsi="Times New Roman" w:cs="Times New Roman"/>
          <w:sz w:val="28"/>
          <w:szCs w:val="28"/>
        </w:rPr>
      </w:pPr>
    </w:p>
    <w:p w:rsidR="00587C15" w:rsidRPr="00194607" w:rsidRDefault="00587C15" w:rsidP="00587C15">
      <w:pPr>
        <w:pStyle w:val="ListParagraph"/>
        <w:numPr>
          <w:ilvl w:val="0"/>
          <w:numId w:val="3"/>
        </w:numPr>
        <w:rPr>
          <w:rFonts w:ascii="Times New Roman" w:eastAsia="Times" w:hAnsi="Times New Roman" w:cs="Times New Roman"/>
          <w:sz w:val="28"/>
          <w:szCs w:val="28"/>
        </w:rPr>
      </w:pPr>
      <w:r w:rsidRPr="00194607">
        <w:rPr>
          <w:rFonts w:ascii="Times New Roman" w:eastAsia="Times" w:hAnsi="Times New Roman" w:cs="Times New Roman"/>
          <w:sz w:val="28"/>
          <w:szCs w:val="28"/>
        </w:rPr>
        <w:t>Light source: _____________________</w:t>
      </w:r>
    </w:p>
    <w:p w:rsidR="00587C15" w:rsidRDefault="00587C15" w:rsidP="00587C15">
      <w:pPr>
        <w:pStyle w:val="ListParagraph"/>
        <w:rPr>
          <w:rFonts w:ascii="Times New Roman" w:eastAsia="Times" w:hAnsi="Times New Roman" w:cs="Times New Roman"/>
          <w:sz w:val="28"/>
          <w:szCs w:val="28"/>
        </w:rPr>
      </w:pPr>
      <w:r>
        <w:rPr>
          <w:rFonts w:ascii="Times New Roman" w:eastAsia="Times" w:hAnsi="Times New Roman" w:cs="Times New Roman"/>
          <w:sz w:val="28"/>
          <w:szCs w:val="28"/>
        </w:rPr>
        <w:t>Material used:____________________</w:t>
      </w:r>
    </w:p>
    <w:p w:rsidR="00587C15" w:rsidRDefault="00587C15" w:rsidP="00587C15">
      <w:pPr>
        <w:pStyle w:val="ListParagraph"/>
        <w:rPr>
          <w:rFonts w:ascii="Times New Roman" w:eastAsia="Times" w:hAnsi="Times New Roman" w:cs="Times New Roman"/>
          <w:sz w:val="28"/>
          <w:szCs w:val="28"/>
        </w:rPr>
      </w:pPr>
    </w:p>
    <w:p w:rsidR="00587C15" w:rsidRDefault="00587C15" w:rsidP="00587C15">
      <w:pPr>
        <w:pStyle w:val="ListParagraph"/>
        <w:rPr>
          <w:rFonts w:ascii="Times New Roman" w:eastAsia="Times" w:hAnsi="Times New Roman" w:cs="Times New Roman"/>
          <w:sz w:val="28"/>
          <w:szCs w:val="28"/>
        </w:rPr>
      </w:pPr>
      <w:r>
        <w:rPr>
          <w:rFonts w:ascii="Times New Roman" w:eastAsia="Times" w:hAnsi="Times New Roman" w:cs="Times New Roman"/>
          <w:sz w:val="28"/>
          <w:szCs w:val="28"/>
        </w:rPr>
        <w:t>What happened: _______________________________________________________________________________________________________________________________________________________________________________________</w:t>
      </w:r>
    </w:p>
    <w:p w:rsidR="00587C15" w:rsidRDefault="00587C15" w:rsidP="00587C15">
      <w:pPr>
        <w:pStyle w:val="ListParagraph"/>
        <w:rPr>
          <w:rFonts w:ascii="Times New Roman" w:eastAsia="Times" w:hAnsi="Times New Roman" w:cs="Times New Roman"/>
          <w:sz w:val="28"/>
          <w:szCs w:val="28"/>
        </w:rPr>
      </w:pPr>
    </w:p>
    <w:p w:rsidR="00587C15" w:rsidRDefault="00587C15" w:rsidP="00587C15">
      <w:pPr>
        <w:pStyle w:val="ListParagraph"/>
        <w:rPr>
          <w:rFonts w:ascii="Times New Roman" w:eastAsia="Times" w:hAnsi="Times New Roman" w:cs="Times New Roman"/>
          <w:sz w:val="28"/>
          <w:szCs w:val="28"/>
        </w:rPr>
      </w:pPr>
      <w:r>
        <w:rPr>
          <w:rFonts w:ascii="Times New Roman" w:eastAsia="Times" w:hAnsi="Times New Roman" w:cs="Times New Roman"/>
          <w:sz w:val="28"/>
          <w:szCs w:val="28"/>
        </w:rPr>
        <w:t>How can you change the size and shape of the shadow?</w:t>
      </w:r>
    </w:p>
    <w:p w:rsidR="00587C15" w:rsidRDefault="00587C15" w:rsidP="00587C15">
      <w:pPr>
        <w:rPr>
          <w:rFonts w:ascii="Times New Roman" w:eastAsia="Times" w:hAnsi="Times New Roman" w:cs="Times New Roman"/>
          <w:sz w:val="28"/>
          <w:szCs w:val="28"/>
        </w:rPr>
      </w:pPr>
      <w:r>
        <w:rPr>
          <w:rFonts w:ascii="Times New Roman" w:eastAsia="Times" w:hAnsi="Times New Roman" w:cs="Times New Roman"/>
          <w:sz w:val="28"/>
          <w:szCs w:val="28"/>
        </w:rPr>
        <w:t>______________________________________________________________________________________________________________________________________________________________________________________________________</w:t>
      </w:r>
    </w:p>
    <w:p w:rsidR="00587C15" w:rsidRDefault="00587C15" w:rsidP="00587C15">
      <w:pPr>
        <w:rPr>
          <w:rFonts w:ascii="Times New Roman" w:eastAsia="Times" w:hAnsi="Times New Roman" w:cs="Times New Roman"/>
          <w:sz w:val="28"/>
          <w:szCs w:val="28"/>
        </w:rPr>
      </w:pPr>
    </w:p>
    <w:p w:rsidR="00587C15" w:rsidRPr="00194607" w:rsidRDefault="00587C15" w:rsidP="00587C15">
      <w:pPr>
        <w:jc w:val="center"/>
        <w:rPr>
          <w:rFonts w:ascii="Times New Roman" w:hAnsi="Times New Roman" w:cs="Times New Roman"/>
          <w:b/>
          <w:sz w:val="28"/>
          <w:szCs w:val="28"/>
        </w:rPr>
      </w:pPr>
      <w:r w:rsidRPr="00194607">
        <w:rPr>
          <w:rFonts w:ascii="Times New Roman" w:hAnsi="Times New Roman" w:cs="Times New Roman"/>
          <w:b/>
          <w:sz w:val="28"/>
          <w:szCs w:val="28"/>
        </w:rPr>
        <w:t>Exploration Question</w:t>
      </w:r>
      <w:r>
        <w:rPr>
          <w:rFonts w:ascii="Times New Roman" w:hAnsi="Times New Roman" w:cs="Times New Roman"/>
          <w:b/>
          <w:sz w:val="28"/>
          <w:szCs w:val="28"/>
        </w:rPr>
        <w:t>s</w:t>
      </w:r>
      <w:r w:rsidRPr="00194607">
        <w:rPr>
          <w:rFonts w:ascii="Times New Roman" w:hAnsi="Times New Roman" w:cs="Times New Roman"/>
          <w:b/>
          <w:sz w:val="28"/>
          <w:szCs w:val="28"/>
        </w:rPr>
        <w:t>:</w:t>
      </w:r>
    </w:p>
    <w:p w:rsidR="00587C15" w:rsidRDefault="00587C15" w:rsidP="00587C15">
      <w:pPr>
        <w:rPr>
          <w:rFonts w:ascii="Times New Roman" w:eastAsia="Times" w:hAnsi="Times New Roman" w:cs="Times New Roman"/>
          <w:sz w:val="28"/>
          <w:szCs w:val="28"/>
        </w:rPr>
      </w:pPr>
      <w:r w:rsidRPr="009C49BC">
        <w:rPr>
          <w:rFonts w:ascii="Times New Roman" w:eastAsia="Times" w:hAnsi="Times New Roman" w:cs="Times New Roman"/>
          <w:sz w:val="28"/>
          <w:szCs w:val="28"/>
        </w:rPr>
        <w:t>How can you create shadows in the classroom</w:t>
      </w:r>
      <w:r>
        <w:rPr>
          <w:rFonts w:ascii="Times New Roman" w:eastAsia="Times" w:hAnsi="Times New Roman" w:cs="Times New Roman"/>
          <w:sz w:val="28"/>
          <w:szCs w:val="28"/>
        </w:rPr>
        <w:t xml:space="preserve"> using the materials you have? </w:t>
      </w:r>
    </w:p>
    <w:p w:rsidR="00587C15" w:rsidRDefault="00587C15" w:rsidP="00587C15">
      <w:pPr>
        <w:rPr>
          <w:rFonts w:ascii="Times New Roman" w:eastAsia="Times" w:hAnsi="Times New Roman" w:cs="Times New Roman"/>
          <w:sz w:val="28"/>
          <w:szCs w:val="28"/>
        </w:rPr>
      </w:pPr>
      <w:r>
        <w:rPr>
          <w:rFonts w:ascii="Times New Roman" w:eastAsia="Times"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87C15" w:rsidRDefault="00587C15" w:rsidP="00587C15">
      <w:pPr>
        <w:rPr>
          <w:rFonts w:ascii="Times New Roman" w:eastAsia="Times" w:hAnsi="Times New Roman" w:cs="Times New Roman"/>
          <w:sz w:val="28"/>
          <w:szCs w:val="28"/>
        </w:rPr>
      </w:pPr>
    </w:p>
    <w:p w:rsidR="00587C15" w:rsidRDefault="00587C15" w:rsidP="00587C15">
      <w:pPr>
        <w:tabs>
          <w:tab w:val="right" w:pos="9360"/>
        </w:tabs>
        <w:rPr>
          <w:rFonts w:ascii="Times New Roman" w:eastAsia="Times" w:hAnsi="Times New Roman" w:cs="Times New Roman"/>
          <w:sz w:val="28"/>
          <w:szCs w:val="28"/>
        </w:rPr>
      </w:pPr>
      <w:r w:rsidRPr="009C49BC">
        <w:rPr>
          <w:rFonts w:ascii="Times New Roman" w:eastAsia="Times" w:hAnsi="Times New Roman" w:cs="Times New Roman"/>
          <w:sz w:val="28"/>
          <w:szCs w:val="28"/>
        </w:rPr>
        <w:t>How can you change the sizes or shapes of the shadows you create?</w:t>
      </w:r>
    </w:p>
    <w:p w:rsidR="00587C15" w:rsidRDefault="00587C15" w:rsidP="00587C15">
      <w:pPr>
        <w:tabs>
          <w:tab w:val="right" w:pos="9360"/>
        </w:tabs>
        <w:rPr>
          <w:rFonts w:ascii="Times New Roman" w:eastAsia="Times" w:hAnsi="Times New Roman" w:cs="Times New Roman"/>
          <w:sz w:val="28"/>
          <w:szCs w:val="28"/>
        </w:rPr>
      </w:pPr>
      <w:r>
        <w:rPr>
          <w:rFonts w:ascii="Times New Roman" w:eastAsia="Times"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imes" w:hAnsi="Times New Roman" w:cs="Times New Roman"/>
          <w:sz w:val="28"/>
          <w:szCs w:val="28"/>
        </w:rPr>
        <w:tab/>
      </w:r>
    </w:p>
    <w:p w:rsidR="00587C15" w:rsidRPr="009C49BC" w:rsidRDefault="00587C15" w:rsidP="00587C15">
      <w:pPr>
        <w:rPr>
          <w:rFonts w:ascii="Times New Roman" w:eastAsia="Times" w:hAnsi="Times New Roman" w:cs="Times New Roman"/>
          <w:sz w:val="28"/>
          <w:szCs w:val="28"/>
        </w:rPr>
      </w:pPr>
    </w:p>
    <w:p w:rsidR="00767BF2" w:rsidRPr="00866B11" w:rsidRDefault="00767BF2" w:rsidP="00587C15">
      <w:pPr>
        <w:jc w:val="center"/>
        <w:rPr>
          <w:rFonts w:ascii="Times New Roman" w:hAnsi="Times New Roman" w:cs="Times New Roman"/>
          <w:sz w:val="24"/>
          <w:szCs w:val="24"/>
        </w:rPr>
      </w:pPr>
    </w:p>
    <w:sectPr w:rsidR="00767BF2" w:rsidRPr="00866B11" w:rsidSect="00B67FD8">
      <w:head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5128" w:rsidRDefault="00025128" w:rsidP="00866B11">
      <w:pPr>
        <w:spacing w:after="0" w:line="240" w:lineRule="auto"/>
      </w:pPr>
      <w:r>
        <w:separator/>
      </w:r>
    </w:p>
  </w:endnote>
  <w:endnote w:type="continuationSeparator" w:id="0">
    <w:p w:rsidR="00025128" w:rsidRDefault="00025128" w:rsidP="00866B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5128" w:rsidRDefault="00025128" w:rsidP="00866B11">
      <w:pPr>
        <w:spacing w:after="0" w:line="240" w:lineRule="auto"/>
      </w:pPr>
      <w:r>
        <w:separator/>
      </w:r>
    </w:p>
  </w:footnote>
  <w:footnote w:type="continuationSeparator" w:id="0">
    <w:p w:rsidR="00025128" w:rsidRDefault="00025128" w:rsidP="00866B1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1C8" w:rsidRPr="00866B11" w:rsidRDefault="00B711C8" w:rsidP="00866B11">
    <w:pPr>
      <w:pStyle w:val="Header"/>
      <w:jc w:val="right"/>
      <w:rPr>
        <w:rFonts w:ascii="Times New Roman" w:hAnsi="Times New Roman" w:cs="Times New Roman"/>
        <w:sz w:val="24"/>
        <w:szCs w:val="24"/>
      </w:rPr>
    </w:pPr>
    <w:r w:rsidRPr="00866B11">
      <w:rPr>
        <w:rFonts w:ascii="Times New Roman" w:hAnsi="Times New Roman" w:cs="Times New Roman"/>
        <w:sz w:val="24"/>
        <w:szCs w:val="24"/>
      </w:rPr>
      <w:t>Bill Marra</w:t>
    </w:r>
  </w:p>
  <w:p w:rsidR="00B711C8" w:rsidRPr="00866B11" w:rsidRDefault="00B711C8" w:rsidP="00866B11">
    <w:pPr>
      <w:keepNext/>
      <w:spacing w:after="0" w:line="240" w:lineRule="auto"/>
      <w:jc w:val="center"/>
      <w:outlineLvl w:val="0"/>
      <w:rPr>
        <w:rFonts w:ascii="Times New Roman" w:eastAsia="Times" w:hAnsi="Times New Roman" w:cs="Times New Roman"/>
        <w:b/>
        <w:sz w:val="24"/>
        <w:szCs w:val="24"/>
      </w:rPr>
    </w:pPr>
    <w:r w:rsidRPr="00866B11">
      <w:rPr>
        <w:rFonts w:ascii="Times New Roman" w:eastAsia="Times" w:hAnsi="Times New Roman" w:cs="Times New Roman"/>
        <w:b/>
        <w:sz w:val="24"/>
        <w:szCs w:val="24"/>
      </w:rPr>
      <w:t xml:space="preserve">EDT 514: Application of Instructional Design: </w:t>
    </w:r>
  </w:p>
  <w:p w:rsidR="00B711C8" w:rsidRDefault="00B711C8" w:rsidP="00866B11">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07076"/>
    <w:multiLevelType w:val="hybridMultilevel"/>
    <w:tmpl w:val="7D326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600BF9"/>
    <w:multiLevelType w:val="hybridMultilevel"/>
    <w:tmpl w:val="261C4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BB060E"/>
    <w:multiLevelType w:val="hybridMultilevel"/>
    <w:tmpl w:val="862A7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characterSpacingControl w:val="doNotCompress"/>
  <w:footnotePr>
    <w:footnote w:id="-1"/>
    <w:footnote w:id="0"/>
  </w:footnotePr>
  <w:endnotePr>
    <w:endnote w:id="-1"/>
    <w:endnote w:id="0"/>
  </w:endnotePr>
  <w:compat/>
  <w:rsids>
    <w:rsidRoot w:val="005D2A63"/>
    <w:rsid w:val="00007E92"/>
    <w:rsid w:val="00025128"/>
    <w:rsid w:val="000344BA"/>
    <w:rsid w:val="00061939"/>
    <w:rsid w:val="000D6B30"/>
    <w:rsid w:val="00137843"/>
    <w:rsid w:val="001559D6"/>
    <w:rsid w:val="001E47BA"/>
    <w:rsid w:val="00267CFC"/>
    <w:rsid w:val="0029312E"/>
    <w:rsid w:val="00293C46"/>
    <w:rsid w:val="00373FD3"/>
    <w:rsid w:val="003E5FEE"/>
    <w:rsid w:val="00554059"/>
    <w:rsid w:val="0056415D"/>
    <w:rsid w:val="00584B0D"/>
    <w:rsid w:val="00587C15"/>
    <w:rsid w:val="00597C55"/>
    <w:rsid w:val="005D2A63"/>
    <w:rsid w:val="005E10EE"/>
    <w:rsid w:val="00607A1D"/>
    <w:rsid w:val="00693325"/>
    <w:rsid w:val="00733FF5"/>
    <w:rsid w:val="00767BF2"/>
    <w:rsid w:val="007B57D0"/>
    <w:rsid w:val="008133DC"/>
    <w:rsid w:val="00864D1B"/>
    <w:rsid w:val="00866B11"/>
    <w:rsid w:val="00890D65"/>
    <w:rsid w:val="008F12C0"/>
    <w:rsid w:val="008F1380"/>
    <w:rsid w:val="008F2726"/>
    <w:rsid w:val="0092761D"/>
    <w:rsid w:val="00A40541"/>
    <w:rsid w:val="00AA0693"/>
    <w:rsid w:val="00AF476A"/>
    <w:rsid w:val="00B4657E"/>
    <w:rsid w:val="00B67FD8"/>
    <w:rsid w:val="00B711C8"/>
    <w:rsid w:val="00BF00D9"/>
    <w:rsid w:val="00C27374"/>
    <w:rsid w:val="00C50C0E"/>
    <w:rsid w:val="00C57168"/>
    <w:rsid w:val="00CF3745"/>
    <w:rsid w:val="00DD1FBD"/>
    <w:rsid w:val="00DE783D"/>
    <w:rsid w:val="00E275F2"/>
    <w:rsid w:val="00E30DA1"/>
    <w:rsid w:val="00E96E2D"/>
    <w:rsid w:val="00EC726D"/>
    <w:rsid w:val="00F36F95"/>
    <w:rsid w:val="00FA3EA8"/>
    <w:rsid w:val="00FC06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92d05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B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6B11"/>
    <w:pPr>
      <w:ind w:left="720"/>
      <w:contextualSpacing/>
    </w:pPr>
  </w:style>
  <w:style w:type="character" w:styleId="Hyperlink">
    <w:name w:val="Hyperlink"/>
    <w:basedOn w:val="DefaultParagraphFont"/>
    <w:uiPriority w:val="99"/>
    <w:unhideWhenUsed/>
    <w:rsid w:val="00866B11"/>
    <w:rPr>
      <w:color w:val="0000FF" w:themeColor="hyperlink"/>
      <w:u w:val="single"/>
    </w:rPr>
  </w:style>
  <w:style w:type="paragraph" w:styleId="Header">
    <w:name w:val="header"/>
    <w:basedOn w:val="Normal"/>
    <w:link w:val="HeaderChar"/>
    <w:uiPriority w:val="99"/>
    <w:semiHidden/>
    <w:unhideWhenUsed/>
    <w:rsid w:val="00866B1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66B11"/>
  </w:style>
  <w:style w:type="paragraph" w:styleId="Footer">
    <w:name w:val="footer"/>
    <w:basedOn w:val="Normal"/>
    <w:link w:val="FooterChar"/>
    <w:uiPriority w:val="99"/>
    <w:semiHidden/>
    <w:unhideWhenUsed/>
    <w:rsid w:val="00866B1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66B11"/>
  </w:style>
  <w:style w:type="paragraph" w:styleId="BalloonText">
    <w:name w:val="Balloon Text"/>
    <w:basedOn w:val="Normal"/>
    <w:link w:val="BalloonTextChar"/>
    <w:uiPriority w:val="99"/>
    <w:semiHidden/>
    <w:unhideWhenUsed/>
    <w:rsid w:val="00C273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7374"/>
    <w:rPr>
      <w:rFonts w:ascii="Tahoma" w:hAnsi="Tahoma" w:cs="Tahoma"/>
      <w:sz w:val="16"/>
      <w:szCs w:val="16"/>
    </w:rPr>
  </w:style>
  <w:style w:type="table" w:styleId="TableGrid">
    <w:name w:val="Table Grid"/>
    <w:basedOn w:val="TableNormal"/>
    <w:uiPriority w:val="59"/>
    <w:rsid w:val="00587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bc.co.uk/schools/scienceclips/ages/7_8/light_shadows_fs.shtml" TargetMode="External"/><Relationship Id="rId3" Type="http://schemas.openxmlformats.org/officeDocument/2006/relationships/settings" Target="settings.xml"/><Relationship Id="rId7" Type="http://schemas.openxmlformats.org/officeDocument/2006/relationships/hyperlink" Target="http://www.bbc.co.uk/schools/scienceclips/ages/7_8/light_shadows_fs.s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edublog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3576</Words>
  <Characters>20389</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CSA</Company>
  <LinksUpToDate>false</LinksUpToDate>
  <CharactersWithSpaces>23918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CSA Admin</dc:creator>
  <cp:lastModifiedBy>CSA Admin</cp:lastModifiedBy>
  <cp:revision>2</cp:revision>
  <dcterms:created xsi:type="dcterms:W3CDTF">2012-12-10T03:48:00Z</dcterms:created>
  <dcterms:modified xsi:type="dcterms:W3CDTF">2012-12-10T03:48:00Z</dcterms:modified>
</cp:coreProperties>
</file>